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proofErr w:type="gramStart"/>
      <w:r w:rsidR="00F432DC">
        <w:rPr>
          <w:rFonts w:ascii="GHEA Grapalat" w:hAnsi="GHEA Grapalat"/>
          <w:i/>
          <w:lang w:val="en-US"/>
        </w:rPr>
        <w:t>a</w:t>
      </w:r>
      <w:proofErr w:type="gramEnd"/>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5417E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417E7">
        <w:rPr>
          <w:rFonts w:ascii="GHEA Grapalat" w:hAnsi="GHEA Grapalat"/>
          <w:i w:val="0"/>
          <w:sz w:val="24"/>
          <w:szCs w:val="24"/>
        </w:rPr>
        <w:t>Комиссии от "02" "06</w:t>
      </w:r>
      <w:r w:rsidRPr="009044F1">
        <w:rPr>
          <w:rFonts w:ascii="GHEA Grapalat" w:hAnsi="GHEA Grapalat"/>
          <w:i w:val="0"/>
          <w:sz w:val="24"/>
          <w:szCs w:val="24"/>
        </w:rPr>
        <w:t>" 20</w:t>
      </w:r>
      <w:r w:rsidR="005417E7">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9044F1" w:rsidRDefault="0006703E" w:rsidP="005417E7">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C6679">
        <w:rPr>
          <w:rFonts w:ascii="GHEA Grapalat" w:hAnsi="GHEA Grapalat"/>
          <w:i w:val="0"/>
          <w:sz w:val="24"/>
          <w:szCs w:val="24"/>
        </w:rPr>
        <w:t>DBPAAK-GHAPDZB-22/3-V</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Заказчик ГНКО “НАЦИОНАЛЬНЫЙ ЦЕНТР ЛЕКАРСТВ И МЕДИЦИНСКИХ ТОВАРОВ”   находящийся по адресу Армения, Ереван. </w:t>
      </w:r>
      <w:proofErr w:type="spellStart"/>
      <w:r w:rsidRPr="00AB0426">
        <w:rPr>
          <w:rFonts w:ascii="GHEA Grapalat" w:hAnsi="GHEA Grapalat"/>
          <w:i w:val="0"/>
        </w:rPr>
        <w:t>Титоградян</w:t>
      </w:r>
      <w:proofErr w:type="spellEnd"/>
      <w:r w:rsidRPr="00AB0426">
        <w:rPr>
          <w:rFonts w:ascii="GHEA Grapalat" w:hAnsi="GHEA Grapalat"/>
          <w:i w:val="0"/>
        </w:rPr>
        <w:t xml:space="preserve"> 14/10,  объявляет запрос котировок, который проводится одним этапом</w:t>
      </w:r>
      <w:r w:rsidRPr="00AB0426">
        <w:rPr>
          <w:rFonts w:ascii="GHEA Grapalat" w:hAnsi="GHEA Grapalat"/>
          <w:lang w:val="hy-AM"/>
        </w:rPr>
        <w:t>.</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rPr>
        <w:t>Участнику, отобранному по итогам настоящей процедуры, в</w:t>
      </w:r>
      <w:r w:rsidRPr="00AB0426">
        <w:rPr>
          <w:rFonts w:ascii="Courier New" w:hAnsi="Courier New" w:cs="Courier New"/>
          <w:i w:val="0"/>
          <w:lang w:val="en-US"/>
        </w:rPr>
        <w:t> </w:t>
      </w:r>
      <w:r w:rsidRPr="00AB0426">
        <w:rPr>
          <w:rFonts w:ascii="GHEA Grapalat" w:hAnsi="GHEA Grapalat"/>
          <w:i w:val="0"/>
          <w:spacing w:val="6"/>
        </w:rPr>
        <w:t>установленном</w:t>
      </w:r>
      <w:r w:rsidRPr="00AB0426">
        <w:rPr>
          <w:rFonts w:ascii="Courier New" w:hAnsi="Courier New" w:cs="Courier New"/>
          <w:i w:val="0"/>
          <w:spacing w:val="6"/>
          <w:lang w:val="en-US"/>
        </w:rPr>
        <w:t> </w:t>
      </w:r>
      <w:r w:rsidRPr="00AB0426">
        <w:rPr>
          <w:rFonts w:ascii="GHEA Grapalat" w:hAnsi="GHEA Grapalat"/>
          <w:i w:val="0"/>
          <w:spacing w:val="6"/>
        </w:rPr>
        <w:t xml:space="preserve">порядке будет предложено заключить договор на поставку </w:t>
      </w:r>
      <w:r w:rsidRPr="00AB0426">
        <w:rPr>
          <w:rFonts w:ascii="GHEA Grapalat" w:hAnsi="GHEA Grapalat"/>
          <w:i w:val="0"/>
        </w:rPr>
        <w:t>Топливо (далее — договор)</w:t>
      </w:r>
      <w:proofErr w:type="gramStart"/>
      <w:r w:rsidRPr="00AB0426">
        <w:rPr>
          <w:rFonts w:ascii="GHEA Grapalat" w:hAnsi="GHEA Grapalat"/>
          <w:i w:val="0"/>
        </w:rPr>
        <w:t>.С</w:t>
      </w:r>
      <w:proofErr w:type="gramEnd"/>
      <w:r w:rsidRPr="00AB0426">
        <w:rPr>
          <w:rFonts w:ascii="GHEA Grapalat" w:hAnsi="GHEA Grapalat"/>
          <w:i w:val="0"/>
        </w:rPr>
        <w:t>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bookmarkStart w:id="0" w:name="_GoBack"/>
      <w:bookmarkEnd w:id="0"/>
    </w:p>
    <w:p w:rsidR="005417E7" w:rsidRPr="00AB0426" w:rsidRDefault="005417E7" w:rsidP="005417E7">
      <w:pPr>
        <w:pStyle w:val="a3"/>
        <w:widowControl w:val="0"/>
        <w:spacing w:line="240" w:lineRule="auto"/>
        <w:ind w:firstLine="567"/>
        <w:rPr>
          <w:rFonts w:ascii="GHEA Grapalat" w:hAnsi="GHEA Grapalat"/>
          <w:i w:val="0"/>
        </w:rPr>
      </w:pPr>
      <w:proofErr w:type="gramStart"/>
      <w:r w:rsidRPr="00AB0426">
        <w:rPr>
          <w:rFonts w:ascii="GHEA Grapalat" w:hAnsi="GHEA Grapalat"/>
          <w:i w:val="0"/>
        </w:rPr>
        <w:t>Условия</w:t>
      </w:r>
      <w:proofErr w:type="gramEnd"/>
      <w:r w:rsidRPr="00AB0426">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Отобранный участник определяется из числа участников, подавших заявки, оцененные удовлетворительно</w:t>
      </w:r>
      <w:r w:rsidRPr="00AB0426">
        <w:rPr>
          <w:rFonts w:ascii="GHEA Grapalat" w:hAnsi="GHEA Grapalat"/>
          <w:i w:val="0"/>
          <w:lang w:val="hy-AM"/>
        </w:rPr>
        <w:t xml:space="preserve"> </w:t>
      </w:r>
      <w:r w:rsidRPr="00AB0426">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Для получения приглашения на процедуру в бумажной форме необходимо обратиться к заказчику до 11:00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B0426">
        <w:rPr>
          <w:lang w:val="en-US"/>
        </w:rPr>
        <w:t> </w:t>
      </w:r>
      <w:r w:rsidRPr="00AB0426">
        <w:rPr>
          <w:rFonts w:ascii="GHEA Grapalat" w:hAnsi="GHEA Grapalat"/>
          <w:i w:val="0"/>
        </w:rPr>
        <w:t xml:space="preserve">обеспечивает бесплатное предоставление приглашения в бумажной форме </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B0426">
        <w:rPr>
          <w:rFonts w:ascii="Courier New" w:hAnsi="Courier New" w:cs="Courier New"/>
          <w:i w:val="0"/>
          <w:spacing w:val="-6"/>
          <w:lang w:val="en-US"/>
        </w:rPr>
        <w:t> </w:t>
      </w:r>
      <w:r w:rsidRPr="00AB0426">
        <w:rPr>
          <w:rFonts w:ascii="GHEA Grapalat" w:hAnsi="GHEA Grapalat"/>
          <w:i w:val="0"/>
          <w:spacing w:val="-6"/>
        </w:rPr>
        <w:t xml:space="preserve">электронной форме в течение рабочего дня, следующего за днем получения заявления.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Неполучение приглашения не ограничивает права участника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p>
    <w:p w:rsidR="005417E7"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Заявки на запрос котировок необходимо подавать по адресу</w:t>
      </w:r>
      <w:r w:rsidRPr="00AB0426">
        <w:rPr>
          <w:rFonts w:ascii="GHEA Grapalat" w:hAnsi="GHEA Grapalat"/>
          <w:i w:val="0"/>
          <w:spacing w:val="6"/>
        </w:rPr>
        <w:t xml:space="preserve"> </w:t>
      </w:r>
      <w:r w:rsidRPr="00AB0426">
        <w:rPr>
          <w:rFonts w:ascii="GHEA Grapalat" w:hAnsi="GHEA Grapalat"/>
          <w:i w:val="0"/>
        </w:rPr>
        <w:t xml:space="preserve">Армения, Ереван. </w:t>
      </w:r>
      <w:proofErr w:type="spellStart"/>
      <w:r w:rsidRPr="00AB0426">
        <w:rPr>
          <w:rFonts w:ascii="GHEA Grapalat" w:hAnsi="GHEA Grapalat"/>
          <w:i w:val="0"/>
        </w:rPr>
        <w:t>Титоградян</w:t>
      </w:r>
      <w:proofErr w:type="spellEnd"/>
      <w:r w:rsidRPr="00AB0426">
        <w:rPr>
          <w:rFonts w:ascii="GHEA Grapalat" w:hAnsi="GHEA Grapalat"/>
          <w:i w:val="0"/>
        </w:rPr>
        <w:t xml:space="preserve"> 14/10, в документарной форме, до 11:00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Кроме армянского языка заявки могут быть поданы также на английском или русском языке.</w:t>
      </w:r>
    </w:p>
    <w:p w:rsidR="005417E7" w:rsidRPr="00AB0426"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 xml:space="preserve">Вскрытие заявок будет проводиться по адресу Армения, Ереван. </w:t>
      </w:r>
      <w:proofErr w:type="spellStart"/>
      <w:r w:rsidRPr="00AB0426">
        <w:rPr>
          <w:rFonts w:ascii="GHEA Grapalat" w:hAnsi="GHEA Grapalat"/>
          <w:i w:val="0"/>
        </w:rPr>
        <w:t>Титоградян</w:t>
      </w:r>
      <w:proofErr w:type="spellEnd"/>
      <w:r w:rsidRPr="00AB0426">
        <w:rPr>
          <w:rFonts w:ascii="GHEA Grapalat" w:hAnsi="GHEA Grapalat"/>
          <w:i w:val="0"/>
        </w:rPr>
        <w:t xml:space="preserve"> 14/10 , в 11:00 часов "</w:t>
      </w:r>
      <w:r>
        <w:rPr>
          <w:rFonts w:ascii="GHEA Grapalat" w:hAnsi="GHEA Grapalat"/>
          <w:i w:val="0"/>
        </w:rPr>
        <w:t>13</w:t>
      </w:r>
      <w:r w:rsidRPr="00AB0426">
        <w:rPr>
          <w:rFonts w:ascii="GHEA Grapalat" w:hAnsi="GHEA Grapalat"/>
          <w:i w:val="0"/>
        </w:rPr>
        <w:t>" "</w:t>
      </w:r>
      <w:r>
        <w:rPr>
          <w:rFonts w:ascii="GHEA Grapalat" w:hAnsi="GHEA Grapalat"/>
          <w:i w:val="0"/>
        </w:rPr>
        <w:t>06</w:t>
      </w:r>
      <w:r w:rsidRPr="00AB0426">
        <w:rPr>
          <w:rFonts w:ascii="GHEA Grapalat" w:hAnsi="GHEA Grapalat"/>
          <w:i w:val="0"/>
        </w:rPr>
        <w:t xml:space="preserve"> " "202</w:t>
      </w:r>
      <w:r>
        <w:rPr>
          <w:rFonts w:ascii="GHEA Grapalat" w:hAnsi="GHEA Grapalat"/>
          <w:i w:val="0"/>
        </w:rPr>
        <w:t>2</w:t>
      </w:r>
      <w:r w:rsidRPr="00AB0426">
        <w:rPr>
          <w:rFonts w:ascii="GHEA Grapalat" w:hAnsi="GHEA Grapalat"/>
          <w:i w:val="0"/>
        </w:rPr>
        <w:t>".</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Жалобы относительно настоящей процедуры должны быть поданы лицу, </w:t>
      </w:r>
      <w:proofErr w:type="gramStart"/>
      <w:r w:rsidRPr="00AB0426">
        <w:rPr>
          <w:rFonts w:ascii="GHEA Grapalat" w:hAnsi="GHEA Grapalat"/>
          <w:i w:val="0"/>
        </w:rPr>
        <w:t>рассматривающее</w:t>
      </w:r>
      <w:proofErr w:type="gramEnd"/>
      <w:r w:rsidRPr="00AB0426">
        <w:rPr>
          <w:rFonts w:ascii="GHEA Grapalat" w:hAnsi="GHEA Grapalat"/>
          <w:i w:val="0"/>
        </w:rPr>
        <w:t xml:space="preserve"> связанные с закупками жалобы, по адресу: ул. </w:t>
      </w:r>
      <w:proofErr w:type="spellStart"/>
      <w:r w:rsidRPr="00AB0426">
        <w:rPr>
          <w:rFonts w:ascii="GHEA Grapalat" w:hAnsi="GHEA Grapalat"/>
          <w:i w:val="0"/>
        </w:rPr>
        <w:t>Мелик-Адамяна</w:t>
      </w:r>
      <w:proofErr w:type="spellEnd"/>
      <w:r w:rsidRPr="00AB0426">
        <w:rPr>
          <w:rFonts w:ascii="GHEA Grapalat" w:hAnsi="GHEA Grapalat"/>
          <w:i w:val="0"/>
        </w:rPr>
        <w:t xml:space="preserve"> 1, Ереван. Обжалование осуществляется в порядке, установленном приглашением на</w:t>
      </w:r>
      <w:r w:rsidRPr="00AB0426">
        <w:rPr>
          <w:rFonts w:ascii="Courier New" w:hAnsi="Courier New" w:cs="Courier New"/>
          <w:i w:val="0"/>
          <w:lang w:val="en-US"/>
        </w:rPr>
        <w:t> </w:t>
      </w:r>
      <w:r w:rsidRPr="00AB0426">
        <w:rPr>
          <w:rFonts w:ascii="GHEA Grapalat" w:hAnsi="GHEA Grapalat"/>
          <w:i w:val="0"/>
        </w:rPr>
        <w:t>настоящий конкурс. Для подачи жалобы требуется плата в размере 30</w:t>
      </w:r>
      <w:r w:rsidRPr="00AB0426">
        <w:rPr>
          <w:rFonts w:ascii="Courier New" w:hAnsi="Courier New" w:cs="Courier New"/>
          <w:i w:val="0"/>
          <w:lang w:val="en-US"/>
        </w:rPr>
        <w:t> </w:t>
      </w:r>
      <w:r w:rsidRPr="00AB0426">
        <w:rPr>
          <w:rFonts w:ascii="GHEA Grapalat" w:hAnsi="GHEA Grapalat"/>
          <w:i w:val="0"/>
        </w:rPr>
        <w:t>000</w:t>
      </w:r>
      <w:r w:rsidRPr="00AB0426">
        <w:rPr>
          <w:rFonts w:ascii="Courier New" w:hAnsi="Courier New" w:cs="Courier New"/>
          <w:i w:val="0"/>
          <w:lang w:val="en-US"/>
        </w:rPr>
        <w:t> </w:t>
      </w:r>
      <w:r w:rsidRPr="00AB0426">
        <w:rPr>
          <w:rFonts w:ascii="GHEA Grapalat" w:hAnsi="GHEA Grapalat"/>
          <w:i w:val="0"/>
        </w:rPr>
        <w:t xml:space="preserve">(тридцать тысяч) </w:t>
      </w:r>
      <w:proofErr w:type="spellStart"/>
      <w:r w:rsidRPr="00AB0426">
        <w:rPr>
          <w:rFonts w:ascii="GHEA Grapalat" w:hAnsi="GHEA Grapalat"/>
          <w:i w:val="0"/>
        </w:rPr>
        <w:t>драмов</w:t>
      </w:r>
      <w:proofErr w:type="spellEnd"/>
      <w:r w:rsidRPr="00AB0426">
        <w:rPr>
          <w:rFonts w:ascii="GHEA Grapalat" w:hAnsi="GHEA Grapalat"/>
          <w:i w:val="0"/>
        </w:rPr>
        <w:t xml:space="preserve"> РА, которая должна быть перечислена на</w:t>
      </w:r>
      <w:r w:rsidRPr="00AB0426">
        <w:rPr>
          <w:rFonts w:ascii="Courier New" w:hAnsi="Courier New" w:cs="Courier New"/>
          <w:i w:val="0"/>
          <w:lang w:val="en-US"/>
        </w:rPr>
        <w:t> </w:t>
      </w:r>
      <w:r w:rsidRPr="00AB0426">
        <w:rPr>
          <w:rFonts w:ascii="GHEA Grapalat" w:hAnsi="GHEA Grapalat"/>
          <w:i w:val="0"/>
        </w:rPr>
        <w:t>казначейский счет № 900008000482, открытый на имя Министерства финансов Республики Армения.</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Для получения дополнительной информации, связанной с настоящим</w:t>
      </w:r>
      <w:r w:rsidRPr="00AB0426">
        <w:rPr>
          <w:rFonts w:ascii="Courier New" w:hAnsi="Courier New" w:cs="Courier New"/>
          <w:i w:val="0"/>
          <w:lang w:val="en-US"/>
        </w:rPr>
        <w:t> </w:t>
      </w:r>
      <w:r w:rsidRPr="00AB0426">
        <w:rPr>
          <w:rFonts w:ascii="GHEA Grapalat" w:hAnsi="GHEA Grapalat"/>
          <w:i w:val="0"/>
        </w:rPr>
        <w:t xml:space="preserve">объявлением, можете обратиться к секретарю Оценочной комиссии </w:t>
      </w:r>
    </w:p>
    <w:p w:rsidR="005417E7" w:rsidRPr="00AB0426" w:rsidRDefault="005417E7" w:rsidP="005417E7">
      <w:pPr>
        <w:pStyle w:val="a3"/>
        <w:widowControl w:val="0"/>
        <w:spacing w:line="240" w:lineRule="auto"/>
        <w:ind w:left="993" w:firstLine="0"/>
        <w:rPr>
          <w:rFonts w:ascii="GHEA Grapalat" w:hAnsi="GHEA Grapalat"/>
          <w:i w:val="0"/>
        </w:rPr>
      </w:pPr>
      <w:proofErr w:type="spellStart"/>
      <w:r w:rsidRPr="00AB0426">
        <w:rPr>
          <w:rFonts w:ascii="GHEA Grapalat" w:hAnsi="GHEA Grapalat"/>
          <w:i w:val="0"/>
        </w:rPr>
        <w:t>Э.Григорян</w:t>
      </w:r>
      <w:proofErr w:type="spellEnd"/>
    </w:p>
    <w:p w:rsidR="005417E7" w:rsidRPr="00AB0426"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Телефон +374</w:t>
      </w:r>
      <w:r w:rsidRPr="00C9535E">
        <w:rPr>
          <w:rFonts w:ascii="GHEA Grapalat" w:hAnsi="GHEA Grapalat"/>
          <w:i w:val="0"/>
        </w:rPr>
        <w:t>41</w:t>
      </w:r>
      <w:r w:rsidRPr="00AB0426">
        <w:rPr>
          <w:rFonts w:ascii="GHEA Grapalat" w:hAnsi="GHEA Grapalat"/>
          <w:i w:val="0"/>
        </w:rPr>
        <w:t>244974_</w:t>
      </w:r>
    </w:p>
    <w:p w:rsidR="005417E7" w:rsidRPr="00C9535E"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 xml:space="preserve">Электронная почта </w:t>
      </w:r>
      <w:hyperlink r:id="rId9" w:history="1">
        <w:r w:rsidRPr="00AB0426">
          <w:rPr>
            <w:rStyle w:val="a9"/>
            <w:rFonts w:ascii="GHEA Grapalat" w:hAnsi="GHEA Grapalat"/>
            <w:i w:val="0"/>
          </w:rPr>
          <w:t>protender.itender@gmail.com</w:t>
        </w:r>
      </w:hyperlink>
      <w:r w:rsidRPr="00C9535E">
        <w:rPr>
          <w:rFonts w:ascii="GHEA Grapalat" w:hAnsi="GHEA Grapalat"/>
          <w:i w:val="0"/>
        </w:rPr>
        <w:t xml:space="preserve"> </w:t>
      </w:r>
    </w:p>
    <w:p w:rsidR="005417E7" w:rsidRPr="00C9535E" w:rsidRDefault="005417E7" w:rsidP="005417E7">
      <w:pPr>
        <w:rPr>
          <w:sz w:val="20"/>
          <w:szCs w:val="20"/>
          <w:lang w:eastAsia="en-US" w:bidi="ar-SA"/>
        </w:rPr>
      </w:pPr>
      <w:r w:rsidRPr="00AB0426">
        <w:rPr>
          <w:rFonts w:ascii="GHEA Grapalat" w:hAnsi="GHEA Grapalat"/>
          <w:sz w:val="20"/>
          <w:szCs w:val="20"/>
        </w:rPr>
        <w:t xml:space="preserve">Заказчик ГНКО “НАЦИОНАЛЬНЫЙ ЦЕНТР ЛЕКАРСТВ И МЕДИЦИНСКИХ ТОВАРОВ”   </w:t>
      </w:r>
      <w:r w:rsidRPr="00AB0426">
        <w:rPr>
          <w:rFonts w:ascii="GHEA Grapalat" w:hAnsi="GHEA Grapalat" w:cs="Sylfaen"/>
          <w:b/>
          <w:sz w:val="20"/>
          <w:szCs w:val="20"/>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C6679">
        <w:rPr>
          <w:rFonts w:ascii="GHEA Grapalat" w:hAnsi="GHEA Grapalat"/>
          <w:i/>
        </w:rPr>
        <w:t>DBPAAK-GHAPDZB-22/3-V</w:t>
      </w:r>
      <w:r w:rsidR="001B32D9" w:rsidRPr="001B32D9">
        <w:rPr>
          <w:rFonts w:ascii="GHEA Grapalat" w:hAnsi="GHEA Grapalat" w:cs="Times Armenian"/>
          <w:i/>
        </w:rPr>
        <w:br/>
      </w:r>
      <w:r w:rsidR="00A46F92">
        <w:rPr>
          <w:rFonts w:ascii="GHEA Grapalat" w:hAnsi="GHEA Grapalat"/>
          <w:i/>
        </w:rPr>
        <w:t xml:space="preserve">№ </w:t>
      </w:r>
      <w:r w:rsidR="005417E7">
        <w:rPr>
          <w:rFonts w:ascii="GHEA Grapalat" w:hAnsi="GHEA Grapalat"/>
          <w:i/>
        </w:rPr>
        <w:t>2</w:t>
      </w:r>
      <w:r w:rsidR="00096865" w:rsidRPr="009044F1">
        <w:rPr>
          <w:rFonts w:ascii="GHEA Grapalat" w:hAnsi="GHEA Grapalat"/>
          <w:i/>
        </w:rPr>
        <w:t xml:space="preserve"> от </w:t>
      </w:r>
      <w:r w:rsidR="005417E7">
        <w:rPr>
          <w:rFonts w:ascii="GHEA Grapalat" w:hAnsi="GHEA Grapalat"/>
          <w:i/>
        </w:rPr>
        <w:t>02.06.</w:t>
      </w:r>
      <w:r w:rsidR="00096865" w:rsidRPr="009044F1">
        <w:rPr>
          <w:rFonts w:ascii="GHEA Grapalat" w:hAnsi="GHEA Grapalat"/>
          <w:i/>
        </w:rPr>
        <w:t>20</w:t>
      </w:r>
      <w:r w:rsidR="005417E7">
        <w:rPr>
          <w:rFonts w:ascii="GHEA Grapalat" w:hAnsi="GHEA Grapalat"/>
          <w:i/>
        </w:rPr>
        <w:t>22</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5417E7" w:rsidRPr="00AB0426" w:rsidRDefault="005417E7" w:rsidP="005417E7">
      <w:pPr>
        <w:pStyle w:val="aa"/>
        <w:widowControl w:val="0"/>
        <w:spacing w:after="16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r w:rsidRPr="00AB0426">
        <w:rPr>
          <w:rFonts w:ascii="GHEA Grapalat" w:hAnsi="GHEA Grapalat"/>
          <w:i/>
          <w:sz w:val="20"/>
          <w:szCs w:val="20"/>
        </w:rPr>
        <w:t xml:space="preserve">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r w:rsidRPr="00AB0426">
        <w:rPr>
          <w:rFonts w:ascii="GHEA Grapalat" w:hAnsi="GHEA Grapalat"/>
          <w:sz w:val="20"/>
          <w:szCs w:val="20"/>
        </w:rPr>
        <w:t>ПРИГЛАШЕНИЕ</w:t>
      </w: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5417E7" w:rsidRPr="00AB0426" w:rsidRDefault="005417E7" w:rsidP="005417E7">
      <w:pPr>
        <w:widowControl w:val="0"/>
        <w:ind w:hanging="567"/>
        <w:jc w:val="both"/>
        <w:rPr>
          <w:rFonts w:ascii="GHEA Grapalat" w:hAnsi="GHEA Grapalat"/>
          <w:spacing w:val="-6"/>
          <w:sz w:val="20"/>
          <w:szCs w:val="20"/>
        </w:rPr>
      </w:pPr>
      <w:r w:rsidRPr="00AB0426">
        <w:rPr>
          <w:rFonts w:ascii="GHEA Grapalat" w:hAnsi="GHEA Grapalat"/>
          <w:spacing w:val="-6"/>
          <w:sz w:val="20"/>
          <w:szCs w:val="20"/>
        </w:rPr>
        <w:lastRenderedPageBreak/>
        <w:t xml:space="preserve">                              Настоящее Приглашение предоставляется в дополнение к объявлению об ЗАПРОС </w:t>
      </w:r>
      <w:proofErr w:type="spellStart"/>
      <w:r w:rsidRPr="00AB0426">
        <w:rPr>
          <w:rFonts w:ascii="GHEA Grapalat" w:hAnsi="GHEA Grapalat"/>
          <w:spacing w:val="-6"/>
          <w:sz w:val="20"/>
          <w:szCs w:val="20"/>
        </w:rPr>
        <w:t>КОТИРОВОКе</w:t>
      </w:r>
      <w:proofErr w:type="spellEnd"/>
      <w:r w:rsidRPr="00AB0426">
        <w:rPr>
          <w:rFonts w:ascii="GHEA Grapalat" w:hAnsi="GHEA Grapalat"/>
          <w:spacing w:val="-6"/>
          <w:sz w:val="20"/>
          <w:szCs w:val="20"/>
        </w:rPr>
        <w:t xml:space="preserve">, </w:t>
      </w:r>
      <w:proofErr w:type="gramStart"/>
      <w:r w:rsidRPr="00AB0426">
        <w:rPr>
          <w:rFonts w:ascii="GHEA Grapalat" w:hAnsi="GHEA Grapalat"/>
          <w:spacing w:val="-6"/>
          <w:sz w:val="20"/>
          <w:szCs w:val="20"/>
        </w:rPr>
        <w:t>проводимом</w:t>
      </w:r>
      <w:proofErr w:type="gramEnd"/>
      <w:r w:rsidRPr="00AB0426">
        <w:rPr>
          <w:rFonts w:ascii="GHEA Grapalat" w:hAnsi="GHEA Grapalat"/>
          <w:spacing w:val="-6"/>
          <w:sz w:val="20"/>
          <w:szCs w:val="20"/>
        </w:rPr>
        <w:t xml:space="preserve"> под кодом DBPAAK-GHAPDZB-21/3-V   (далее — процедура).</w:t>
      </w:r>
    </w:p>
    <w:p w:rsidR="005417E7" w:rsidRPr="00AB0426" w:rsidRDefault="005417E7" w:rsidP="005417E7">
      <w:pPr>
        <w:widowControl w:val="0"/>
        <w:ind w:firstLine="567"/>
        <w:jc w:val="both"/>
        <w:rPr>
          <w:rFonts w:ascii="GHEA Grapalat" w:hAnsi="GHEA Grapalat"/>
          <w:sz w:val="20"/>
          <w:szCs w:val="20"/>
        </w:rPr>
      </w:pPr>
      <w:proofErr w:type="gramStart"/>
      <w:r w:rsidRPr="00AB0426">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B0426">
        <w:rPr>
          <w:rFonts w:ascii="Courier New" w:hAnsi="Courier New" w:cs="Courier New"/>
          <w:sz w:val="20"/>
          <w:szCs w:val="20"/>
          <w:lang w:val="en-US"/>
        </w:rPr>
        <w:t> </w:t>
      </w:r>
      <w:r w:rsidRPr="00AB0426">
        <w:rPr>
          <w:rFonts w:ascii="GHEA Grapalat" w:hAnsi="GHEA Grapalat"/>
          <w:sz w:val="20"/>
          <w:szCs w:val="20"/>
        </w:rPr>
        <w:t>4</w:t>
      </w:r>
      <w:r w:rsidRPr="00AB0426">
        <w:rPr>
          <w:rFonts w:ascii="Courier New" w:hAnsi="Courier New" w:cs="Courier New"/>
          <w:sz w:val="20"/>
          <w:szCs w:val="20"/>
          <w:lang w:val="en-US"/>
        </w:rPr>
        <w:t> </w:t>
      </w:r>
      <w:r w:rsidRPr="00AB0426">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ГНКО “НАЦИОНАЛЬНЫЙ ЦЕНТР ЛЕКАРСТВ И МЕДИЦИНСКИХ</w:t>
      </w:r>
      <w:proofErr w:type="gramEnd"/>
      <w:r w:rsidRPr="00AB0426">
        <w:rPr>
          <w:rFonts w:ascii="GHEA Grapalat" w:hAnsi="GHEA Grapalat"/>
          <w:sz w:val="20"/>
          <w:szCs w:val="20"/>
        </w:rPr>
        <w:t xml:space="preserve"> ТОВАРОВ”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417E7" w:rsidRPr="00AB0426" w:rsidRDefault="005417E7" w:rsidP="005417E7">
      <w:pPr>
        <w:widowControl w:val="0"/>
        <w:ind w:firstLine="567"/>
        <w:jc w:val="both"/>
        <w:rPr>
          <w:rFonts w:ascii="GHEA Grapalat" w:hAnsi="GHEA Grapalat"/>
          <w:sz w:val="20"/>
          <w:szCs w:val="20"/>
        </w:rPr>
      </w:pPr>
      <w:r w:rsidRPr="00AB0426">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5417E7" w:rsidRPr="00AB0426" w:rsidRDefault="005417E7" w:rsidP="005417E7">
      <w:pPr>
        <w:widowControl w:val="0"/>
        <w:ind w:firstLine="567"/>
        <w:jc w:val="both"/>
        <w:rPr>
          <w:rFonts w:ascii="GHEA Grapalat" w:hAnsi="GHEA Grapalat" w:cs="Times Armenian"/>
          <w:sz w:val="20"/>
          <w:szCs w:val="20"/>
        </w:rPr>
      </w:pPr>
      <w:r w:rsidRPr="00AB0426">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417E7" w:rsidRPr="00AB0426" w:rsidRDefault="005417E7" w:rsidP="005417E7">
      <w:pPr>
        <w:pStyle w:val="23"/>
        <w:widowControl w:val="0"/>
        <w:spacing w:line="240" w:lineRule="auto"/>
        <w:ind w:firstLine="567"/>
        <w:rPr>
          <w:rFonts w:ascii="GHEA Grapalat" w:hAnsi="GHEA Grapalat"/>
        </w:rPr>
      </w:pPr>
      <w:r w:rsidRPr="00AB0426">
        <w:rPr>
          <w:rFonts w:ascii="GHEA Grapalat" w:hAnsi="GHEA Grapalat"/>
        </w:rPr>
        <w:t>Адрес электронной почты секретаря оценочной комиссии "protender.itender@gmail.com</w:t>
      </w:r>
      <w:r w:rsidRPr="00C9535E">
        <w:rPr>
          <w:rFonts w:ascii="GHEA Grapalat" w:hAnsi="GHEA Grapalat"/>
        </w:rPr>
        <w:t xml:space="preserve">    </w:t>
      </w:r>
      <w:r w:rsidRPr="00AB0426">
        <w:rPr>
          <w:rFonts w:ascii="GHEA Grapalat" w:hAnsi="GHEA Grapalat"/>
        </w:rPr>
        <w:t>.</w:t>
      </w:r>
    </w:p>
    <w:p w:rsidR="005417E7" w:rsidRPr="00AB0426" w:rsidRDefault="005417E7" w:rsidP="005417E7">
      <w:pPr>
        <w:widowControl w:val="0"/>
        <w:spacing w:after="160"/>
        <w:ind w:hanging="567"/>
        <w:jc w:val="both"/>
        <w:rPr>
          <w:rFonts w:ascii="GHEA Grapalat" w:hAnsi="GHEA Grapalat"/>
          <w:sz w:val="20"/>
          <w:szCs w:val="20"/>
        </w:rPr>
      </w:pPr>
      <w:r w:rsidRPr="00AB0426">
        <w:rPr>
          <w:rFonts w:ascii="GHEA Grapalat" w:hAnsi="GHEA Grapalat"/>
          <w:sz w:val="20"/>
          <w:szCs w:val="20"/>
        </w:rPr>
        <w:t xml:space="preserve"> </w:t>
      </w:r>
      <w:r w:rsidRPr="00AB0426">
        <w:rPr>
          <w:rFonts w:ascii="GHEA Grapalat" w:hAnsi="GHEA Grapalat"/>
          <w:sz w:val="20"/>
          <w:szCs w:val="20"/>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5417E7" w:rsidRPr="009044F1" w:rsidTr="005417E7">
        <w:trPr>
          <w:jc w:val="center"/>
        </w:trPr>
        <w:tc>
          <w:tcPr>
            <w:tcW w:w="1530" w:type="dxa"/>
            <w:vAlign w:val="center"/>
          </w:tcPr>
          <w:p w:rsidR="005417E7" w:rsidRPr="009044F1" w:rsidRDefault="005417E7"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5417E7" w:rsidRPr="009044F1" w:rsidRDefault="005417E7" w:rsidP="00AD432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930000</w:t>
            </w:r>
          </w:p>
        </w:tc>
        <w:tc>
          <w:tcPr>
            <w:tcW w:w="6458" w:type="dxa"/>
          </w:tcPr>
          <w:p w:rsidR="005417E7" w:rsidRPr="00AB0426" w:rsidRDefault="005417E7" w:rsidP="005417E7">
            <w:pPr>
              <w:rPr>
                <w:rFonts w:ascii="GHEA Grapalat" w:hAnsi="GHEA Grapalat"/>
                <w:sz w:val="20"/>
                <w:szCs w:val="20"/>
              </w:rPr>
            </w:pPr>
            <w:r w:rsidRPr="00AB0426">
              <w:rPr>
                <w:rFonts w:ascii="GHEA Grapalat" w:hAnsi="GHEA Grapalat"/>
                <w:sz w:val="20"/>
                <w:szCs w:val="20"/>
              </w:rPr>
              <w:t>Дизельное топливо</w:t>
            </w:r>
          </w:p>
        </w:tc>
      </w:tr>
      <w:tr w:rsidR="005417E7" w:rsidRPr="009044F1" w:rsidTr="005417E7">
        <w:trPr>
          <w:jc w:val="center"/>
        </w:trPr>
        <w:tc>
          <w:tcPr>
            <w:tcW w:w="1530" w:type="dxa"/>
            <w:vAlign w:val="center"/>
          </w:tcPr>
          <w:p w:rsidR="005417E7" w:rsidRPr="009044F1" w:rsidRDefault="005417E7"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5417E7" w:rsidRPr="009044F1" w:rsidRDefault="005417E7" w:rsidP="00AD432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666400</w:t>
            </w:r>
          </w:p>
        </w:tc>
        <w:tc>
          <w:tcPr>
            <w:tcW w:w="6458" w:type="dxa"/>
          </w:tcPr>
          <w:p w:rsidR="005417E7" w:rsidRPr="00AB0426" w:rsidRDefault="005417E7" w:rsidP="005417E7">
            <w:pPr>
              <w:rPr>
                <w:rFonts w:ascii="GHEA Grapalat" w:hAnsi="GHEA Grapalat"/>
                <w:sz w:val="20"/>
                <w:szCs w:val="20"/>
              </w:rPr>
            </w:pPr>
            <w:r w:rsidRPr="00AB0426">
              <w:rPr>
                <w:rFonts w:ascii="GHEA Grapalat" w:hAnsi="GHEA Grapalat"/>
                <w:sz w:val="20"/>
                <w:szCs w:val="20"/>
              </w:rPr>
              <w:t xml:space="preserve">Бензин </w:t>
            </w:r>
            <w:proofErr w:type="spellStart"/>
            <w:r w:rsidRPr="00AB0426">
              <w:rPr>
                <w:rFonts w:ascii="GHEA Grapalat" w:hAnsi="GHEA Grapalat"/>
                <w:sz w:val="20"/>
                <w:szCs w:val="20"/>
              </w:rPr>
              <w:t>регуляр</w:t>
            </w:r>
            <w:proofErr w:type="spellEnd"/>
            <w:r w:rsidRPr="00AB0426">
              <w:rPr>
                <w:rFonts w:ascii="GHEA Grapalat" w:hAnsi="GHEA Grapalat"/>
                <w:sz w:val="20"/>
                <w:szCs w:val="20"/>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lastRenderedPageBreak/>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proofErr w:type="gramStart"/>
      <w:r w:rsidRPr="00BC0CA7">
        <w:rPr>
          <w:rFonts w:asciiTheme="minorHAnsi" w:hAnsiTheme="minorHAnsi"/>
        </w:rPr>
        <w:t xml:space="preserve"> </w:t>
      </w:r>
      <w:r w:rsidRPr="00BC0CA7">
        <w:rPr>
          <w:rFonts w:ascii="GHEA Grapalat" w:hAnsi="GHEA Grapalat"/>
          <w:i/>
        </w:rPr>
        <w:t>Е</w:t>
      </w:r>
      <w:proofErr w:type="gramEnd"/>
      <w:r w:rsidRPr="00BC0CA7">
        <w:rPr>
          <w:rFonts w:ascii="GHEA Grapalat" w:hAnsi="GHEA Grapalat"/>
          <w:i/>
        </w:rPr>
        <w:t xml:space="preserve">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в установленный срок </w:t>
      </w:r>
      <w:r w:rsidR="00750FFF" w:rsidRPr="00750FFF">
        <w:rPr>
          <w:rFonts w:ascii="GHEA Grapalat" w:hAnsi="GHEA Grapalat"/>
          <w:lang w:val="hy-AM"/>
        </w:rPr>
        <w:lastRenderedPageBreak/>
        <w:t>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5417E7" w:rsidRPr="00AB0426" w:rsidRDefault="005417E7" w:rsidP="005417E7">
      <w:pPr>
        <w:widowControl w:val="0"/>
        <w:tabs>
          <w:tab w:val="left" w:pos="1134"/>
        </w:tabs>
        <w:spacing w:after="160"/>
        <w:ind w:firstLine="567"/>
        <w:jc w:val="both"/>
        <w:rPr>
          <w:rFonts w:ascii="GHEA Grapalat" w:hAnsi="GHEA Grapalat"/>
          <w:sz w:val="20"/>
          <w:szCs w:val="20"/>
        </w:rPr>
      </w:pPr>
      <w:r w:rsidRPr="00AB0426">
        <w:rPr>
          <w:rFonts w:ascii="GHEA Grapalat" w:hAnsi="GHEA Grapalat"/>
          <w:sz w:val="20"/>
          <w:szCs w:val="20"/>
        </w:rPr>
        <w:t>4.1.</w:t>
      </w:r>
      <w:r w:rsidRPr="00AB0426">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 xml:space="preserve">Участник может подать </w:t>
      </w:r>
      <w:proofErr w:type="gramStart"/>
      <w:r w:rsidRPr="00AB0426">
        <w:rPr>
          <w:rFonts w:ascii="GHEA Grapalat" w:hAnsi="GHEA Grapalat"/>
        </w:rPr>
        <w:t>заявку</w:t>
      </w:r>
      <w:proofErr w:type="gramEnd"/>
      <w:r w:rsidRPr="00AB0426">
        <w:rPr>
          <w:rFonts w:ascii="GHEA Grapalat" w:hAnsi="GHEA Grapalat"/>
        </w:rPr>
        <w:t xml:space="preserve"> как для каждого лота, так и для нескольких или всех лотов.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Заявка подается до истечения срока, установленного для этого настоящим Приглашением.</w:t>
      </w:r>
    </w:p>
    <w:p w:rsidR="005417E7" w:rsidRPr="00AB0426" w:rsidRDefault="005417E7" w:rsidP="005417E7">
      <w:pPr>
        <w:pStyle w:val="23"/>
        <w:widowControl w:val="0"/>
        <w:spacing w:after="160" w:line="240" w:lineRule="auto"/>
        <w:ind w:firstLine="567"/>
        <w:rPr>
          <w:rFonts w:ascii="GHEA Grapalat" w:hAnsi="GHEA Grapalat"/>
        </w:rPr>
      </w:pPr>
      <w:r w:rsidRPr="00AB0426">
        <w:rPr>
          <w:rFonts w:ascii="GHEA Grapalat" w:hAnsi="GHEA Grapalat"/>
        </w:rPr>
        <w:t>Порядок подготовки заявки описан в части 2 настоящего приглашения - в инструкции по подготовке заявок на запрос котировок.</w:t>
      </w:r>
    </w:p>
    <w:p w:rsidR="005417E7" w:rsidRPr="00AB0426" w:rsidRDefault="005417E7" w:rsidP="005417E7">
      <w:pPr>
        <w:pStyle w:val="23"/>
        <w:widowControl w:val="0"/>
        <w:tabs>
          <w:tab w:val="left" w:pos="1134"/>
        </w:tabs>
        <w:spacing w:after="160" w:line="240" w:lineRule="auto"/>
        <w:ind w:firstLine="567"/>
        <w:rPr>
          <w:rFonts w:ascii="GHEA Grapalat" w:hAnsi="GHEA Grapalat" w:cs="Sylfaen"/>
        </w:rPr>
      </w:pPr>
      <w:r w:rsidRPr="00AB0426">
        <w:rPr>
          <w:rFonts w:ascii="GHEA Grapalat" w:hAnsi="GHEA Grapalat"/>
        </w:rPr>
        <w:t>4.2.</w:t>
      </w:r>
      <w:r w:rsidRPr="00AB0426">
        <w:rPr>
          <w:rFonts w:ascii="GHEA Grapalat" w:hAnsi="GHEA Grapalat"/>
        </w:rPr>
        <w:tab/>
        <w:t>Заявки на процедуру необходимо представить в комиссию по адресу "</w:t>
      </w:r>
      <w:r w:rsidRPr="00AB0426">
        <w:t xml:space="preserve"> </w:t>
      </w:r>
      <w:r w:rsidRPr="00AB0426">
        <w:rPr>
          <w:rFonts w:ascii="GHEA Grapalat" w:hAnsi="GHEA Grapalat"/>
        </w:rPr>
        <w:t xml:space="preserve">Армения, Ереван. </w:t>
      </w:r>
      <w:proofErr w:type="spellStart"/>
      <w:r w:rsidRPr="00AB0426">
        <w:rPr>
          <w:rFonts w:ascii="GHEA Grapalat" w:hAnsi="GHEA Grapalat"/>
        </w:rPr>
        <w:t>Титоградян</w:t>
      </w:r>
      <w:proofErr w:type="spellEnd"/>
      <w:r w:rsidRPr="00AB0426">
        <w:rPr>
          <w:rFonts w:ascii="GHEA Grapalat" w:hAnsi="GHEA Grapalat"/>
        </w:rPr>
        <w:t xml:space="preserve"> 14/10" не позднее, чем "</w:t>
      </w:r>
      <w:r w:rsidRPr="00C9535E">
        <w:rPr>
          <w:rFonts w:ascii="GHEA Grapalat" w:hAnsi="GHEA Grapalat"/>
        </w:rPr>
        <w:t>11:00</w:t>
      </w:r>
      <w:r w:rsidRPr="00AB0426">
        <w:rPr>
          <w:rFonts w:ascii="GHEA Grapalat" w:hAnsi="GHEA Grapalat"/>
        </w:rPr>
        <w:t xml:space="preserve">" часов </w:t>
      </w:r>
      <w:r w:rsidRPr="00C9535E">
        <w:rPr>
          <w:rFonts w:ascii="GHEA Grapalat" w:hAnsi="GHEA Grapalat"/>
        </w:rPr>
        <w:t>7”-го</w:t>
      </w:r>
      <w:r w:rsidRPr="00AB0426">
        <w:rPr>
          <w:rFonts w:ascii="GHEA Grapalat" w:hAnsi="GHEA Grapalat"/>
        </w:rPr>
        <w:t xml:space="preserve"> дня </w:t>
      </w:r>
      <w:proofErr w:type="gramStart"/>
      <w:r w:rsidRPr="00AB0426">
        <w:rPr>
          <w:rFonts w:ascii="GHEA Grapalat" w:hAnsi="GHEA Grapalat"/>
        </w:rPr>
        <w:t>с даты опубликования</w:t>
      </w:r>
      <w:proofErr w:type="gramEnd"/>
      <w:r w:rsidRPr="00AB0426">
        <w:rPr>
          <w:rFonts w:ascii="GHEA Grapalat" w:hAnsi="GHEA Grapalat"/>
        </w:rPr>
        <w:t xml:space="preserve"> в бюллетене объявления и приглашения на настоящую процедуру.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Заявки на процедуру получает и в журнале регистрации заявок регистрирует секретарь комиссии "</w:t>
      </w:r>
      <w:r w:rsidRPr="00C9535E">
        <w:rPr>
          <w:rFonts w:ascii="GHEA Grapalat" w:hAnsi="GHEA Grapalat"/>
        </w:rPr>
        <w:t>Э. Григорян</w:t>
      </w:r>
      <w:r w:rsidRPr="00AB0426">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w:t>
      </w:r>
      <w:r w:rsidRPr="009044F1">
        <w:rPr>
          <w:rFonts w:ascii="GHEA Grapalat" w:hAnsi="GHEA Grapalat"/>
        </w:rPr>
        <w:lastRenderedPageBreak/>
        <w:t>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w:t>
      </w:r>
      <w:r w:rsidRPr="009044F1">
        <w:rPr>
          <w:rFonts w:ascii="GHEA Grapalat" w:hAnsi="GHEA Grapalat"/>
          <w:i w:val="0"/>
          <w:sz w:val="24"/>
          <w:szCs w:val="24"/>
        </w:rPr>
        <w:lastRenderedPageBreak/>
        <w:t>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proofErr w:type="gramStart"/>
      <w:r w:rsidR="00B72055" w:rsidRPr="00A502FC">
        <w:rPr>
          <w:rFonts w:ascii="GHEA Grapalat" w:hAnsi="GHEA Grapalat"/>
          <w:lang w:val="en-US"/>
        </w:rPr>
        <w:t>e</w:t>
      </w:r>
      <w:proofErr w:type="spellStart"/>
      <w:proofErr w:type="gramEnd"/>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 xml:space="preserve">участник лишается права на заключение </w:t>
      </w:r>
      <w:proofErr w:type="gramStart"/>
      <w:r w:rsidRPr="00D667DA">
        <w:rPr>
          <w:rFonts w:ascii="GHEA Grapalat" w:hAnsi="GHEA Grapalat"/>
        </w:rPr>
        <w:t>договора</w:t>
      </w:r>
      <w:proofErr w:type="gramEnd"/>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w:t>
      </w:r>
      <w:r w:rsidRPr="009044F1">
        <w:rPr>
          <w:rFonts w:ascii="GHEA Grapalat" w:hAnsi="GHEA Grapalat"/>
        </w:rPr>
        <w:lastRenderedPageBreak/>
        <w:t>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C0E15" w:rsidRDefault="00CC0E15" w:rsidP="00CC0E15">
      <w:pPr>
        <w:widowControl w:val="0"/>
        <w:tabs>
          <w:tab w:val="left" w:pos="1134"/>
        </w:tabs>
        <w:ind w:firstLine="567"/>
        <w:jc w:val="both"/>
        <w:rPr>
          <w:rFonts w:ascii="GHEA Grapalat" w:hAnsi="GHEA Grapalat" w:cs="Sylfaen"/>
        </w:rPr>
      </w:pPr>
      <w:proofErr w:type="gramStart"/>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w:t>
      </w:r>
      <w:proofErr w:type="gramEnd"/>
      <w:r>
        <w:rPr>
          <w:rFonts w:ascii="GHEA Grapalat" w:hAnsi="GHEA Grapalat" w:cs="Sylfaen"/>
        </w:rPr>
        <w:t xml:space="preserve">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Pr>
          <w:rFonts w:ascii="GHEA Grapalat" w:hAnsi="GHEA Grapalat" w:cs="Sylfaen"/>
        </w:rPr>
        <w:t>я-</w:t>
      </w:r>
      <w:proofErr w:type="gramEnd"/>
      <w:r>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w:t>
      </w:r>
      <w:proofErr w:type="gramStart"/>
      <w:r w:rsidRPr="009044F1">
        <w:rPr>
          <w:rFonts w:ascii="GHEA Grapalat" w:hAnsi="GHEA Grapalat"/>
          <w:sz w:val="24"/>
          <w:szCs w:val="24"/>
        </w:rPr>
        <w:t xml:space="preserve"> "—"-</w:t>
      </w:r>
      <w:proofErr w:type="spellStart"/>
      <w:proofErr w:type="gramEnd"/>
      <w:r w:rsidRPr="009044F1">
        <w:rPr>
          <w:rFonts w:ascii="GHEA Grapalat" w:hAnsi="GHEA Grapalat"/>
          <w:sz w:val="24"/>
          <w:szCs w:val="24"/>
        </w:rPr>
        <w:t>ый</w:t>
      </w:r>
      <w:proofErr w:type="spellEnd"/>
      <w:r w:rsidRPr="009044F1">
        <w:rPr>
          <w:rFonts w:ascii="GHEA Grapalat" w:hAnsi="GHEA Grapalat"/>
          <w:sz w:val="24"/>
          <w:szCs w:val="24"/>
        </w:rPr>
        <w:t xml:space="preserve">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lastRenderedPageBreak/>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w:t>
      </w:r>
      <w:proofErr w:type="spellStart"/>
      <w:r w:rsidR="001E402A" w:rsidRPr="000811C1">
        <w:rPr>
          <w:rFonts w:ascii="GHEA Grapalat" w:hAnsi="GHEA Grapalat"/>
          <w:sz w:val="24"/>
          <w:szCs w:val="24"/>
        </w:rPr>
        <w:t>предусмотрения</w:t>
      </w:r>
      <w:proofErr w:type="spellEnd"/>
      <w:r w:rsidR="001E402A" w:rsidRPr="000811C1">
        <w:rPr>
          <w:rFonts w:ascii="GHEA Grapalat" w:hAnsi="GHEA Grapalat"/>
          <w:sz w:val="24"/>
          <w:szCs w:val="24"/>
        </w:rPr>
        <w:t xml:space="preserve">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proofErr w:type="gramEnd"/>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 xml:space="preserve">Требования настоящего абзаца не применяются в случае, когда заявка подана </w:t>
      </w:r>
      <w:r w:rsidRPr="007E7A22">
        <w:rPr>
          <w:rFonts w:ascii="GHEA Grapalat" w:hAnsi="GHEA Grapalat"/>
          <w:sz w:val="24"/>
          <w:szCs w:val="24"/>
        </w:rPr>
        <w:lastRenderedPageBreak/>
        <w:t>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6749E">
        <w:rPr>
          <w:rFonts w:ascii="GHEA Grapalat" w:hAnsi="GHEA Grapalat"/>
          <w:sz w:val="24"/>
          <w:szCs w:val="24"/>
        </w:rPr>
        <w:t>ю(</w:t>
      </w:r>
      <w:proofErr w:type="gramEnd"/>
      <w:r w:rsidR="006A649A"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 xml:space="preserve">на десятый </w:t>
      </w:r>
      <w:proofErr w:type="gramStart"/>
      <w:r w:rsidR="0052468C">
        <w:rPr>
          <w:rFonts w:ascii="GHEA Grapalat" w:hAnsi="GHEA Grapalat"/>
        </w:rPr>
        <w:t>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proofErr w:type="gramStart"/>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w:t>
      </w:r>
      <w:proofErr w:type="gramEnd"/>
      <w:r w:rsidR="0052468C">
        <w:rPr>
          <w:rFonts w:ascii="GHEA Grapalat" w:hAnsi="GHEA Grapalat"/>
        </w:rPr>
        <w:t xml:space="preserve">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w:t>
      </w:r>
      <w:proofErr w:type="gramStart"/>
      <w:r w:rsidRPr="00B24E4B">
        <w:rPr>
          <w:rFonts w:ascii="GHEA Grapalat" w:hAnsi="GHEA Grapalat"/>
        </w:rPr>
        <w:t>,</w:t>
      </w:r>
      <w:proofErr w:type="gramEnd"/>
      <w:r w:rsidRPr="00B24E4B">
        <w:rPr>
          <w:rFonts w:ascii="GHEA Grapalat" w:hAnsi="GHEA Grapalat"/>
        </w:rPr>
        <w:t xml:space="preserve"> если: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proofErr w:type="gramStart"/>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 xml:space="preserve">их </w:t>
      </w:r>
      <w:r w:rsidR="00A74478">
        <w:rPr>
          <w:rFonts w:ascii="GHEA Grapalat" w:hAnsi="GHEA Grapalat"/>
          <w:sz w:val="24"/>
          <w:szCs w:val="24"/>
        </w:rPr>
        <w:lastRenderedPageBreak/>
        <w:t>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proofErr w:type="gramEnd"/>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w:t>
      </w:r>
      <w:proofErr w:type="gramStart"/>
      <w:r w:rsidR="00646B97" w:rsidRPr="00681C1F">
        <w:rPr>
          <w:rFonts w:ascii="GHEA Grapalat" w:hAnsi="GHEA Grapalat"/>
          <w:color w:val="000000" w:themeColor="text1"/>
        </w:rPr>
        <w:t>а(</w:t>
      </w:r>
      <w:proofErr w:type="gramEnd"/>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w:t>
      </w:r>
      <w:r w:rsidR="003D57AD" w:rsidRPr="00174059">
        <w:rPr>
          <w:rFonts w:ascii="GHEA Grapalat" w:hAnsi="GHEA Grapalat"/>
        </w:rPr>
        <w:lastRenderedPageBreak/>
        <w:t>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2513C">
        <w:rPr>
          <w:rFonts w:asciiTheme="minorHAnsi" w:hAnsiTheme="minorHAnsi"/>
          <w:i/>
        </w:rPr>
        <w:t>.</w:t>
      </w:r>
      <w:proofErr w:type="gramEnd"/>
      <w:r w:rsidRPr="0052513C">
        <w:rPr>
          <w:rFonts w:asciiTheme="minorHAnsi" w:hAnsiTheme="minorHAnsi"/>
          <w:i/>
        </w:rPr>
        <w:t xml:space="preserve"> " </w:t>
      </w:r>
      <w:proofErr w:type="gramStart"/>
      <w:r w:rsidRPr="0052513C">
        <w:rPr>
          <w:rFonts w:asciiTheme="minorHAnsi" w:hAnsiTheme="minorHAnsi"/>
          <w:i/>
        </w:rPr>
        <w:t>и</w:t>
      </w:r>
      <w:proofErr w:type="gramEnd"/>
      <w:r w:rsidRPr="0052513C">
        <w:rPr>
          <w:rFonts w:asciiTheme="minorHAnsi" w:hAnsiTheme="minorHAnsi"/>
          <w:i/>
        </w:rPr>
        <w:t xml:space="preserve">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proofErr w:type="gramStart"/>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 xml:space="preserve">бранный участник </w:t>
      </w:r>
      <w:r w:rsidRPr="00DC29D8">
        <w:rPr>
          <w:rFonts w:ascii="GHEA Grapalat" w:hAnsi="GHEA Grapalat" w:cs="Sylfaen"/>
        </w:rPr>
        <w:lastRenderedPageBreak/>
        <w:t>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xml:space="preserve">, однако для полного выполнения договора и в дальнейшем требуются </w:t>
      </w:r>
      <w:r w:rsidR="00D32092" w:rsidRPr="00250377">
        <w:rPr>
          <w:rFonts w:ascii="GHEA Grapalat" w:hAnsi="GHEA Grapalat" w:cs="Sylfaen"/>
        </w:rPr>
        <w:lastRenderedPageBreak/>
        <w:t>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w:t>
      </w:r>
      <w:r w:rsidRPr="00570BBD">
        <w:rPr>
          <w:rFonts w:ascii="GHEA Grapalat" w:hAnsi="GHEA Grapalat"/>
        </w:rPr>
        <w:lastRenderedPageBreak/>
        <w:t>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Pr="00F677F1" w:rsidRDefault="005417E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proofErr w:type="spellStart"/>
      <w:r w:rsidRPr="00374F4A">
        <w:rPr>
          <w:rFonts w:ascii="GHEA Grapalat" w:hAnsi="GHEA Grapalat"/>
          <w:b/>
          <w:sz w:val="24"/>
          <w:szCs w:val="24"/>
        </w:rPr>
        <w:t>BMAPDzB</w:t>
      </w:r>
      <w:proofErr w:type="spellEnd"/>
      <w:r w:rsidR="00B666FB">
        <w:rPr>
          <w:rStyle w:val="af6"/>
          <w:rFonts w:ascii="GHEA Grapalat" w:hAnsi="GHEA Grapalat"/>
          <w:b/>
          <w:sz w:val="24"/>
          <w:szCs w:val="24"/>
        </w:rPr>
        <w:footnoteReference w:customMarkFollows="1" w:id="15"/>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 </w:t>
      </w:r>
      <w:proofErr w:type="spellStart"/>
      <w:r w:rsidRPr="003D58E1">
        <w:rPr>
          <w:rFonts w:ascii="GHEA Grapalat" w:hAnsi="GHEA Grapalat"/>
        </w:rPr>
        <w:t>BMAPDzB</w:t>
      </w:r>
      <w:proofErr w:type="spellEnd"/>
      <w:r w:rsidRPr="003D58E1">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proofErr w:type="spellStart"/>
      <w:r w:rsidRPr="00DD2B43">
        <w:rPr>
          <w:rFonts w:ascii="GHEA Grapalat" w:hAnsi="GHEA Grapalat"/>
        </w:rPr>
        <w:t>BMAPDzB</w:t>
      </w:r>
      <w:proofErr w:type="spellEnd"/>
      <w:r>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w:t>
      </w:r>
      <w:r>
        <w:rPr>
          <w:rFonts w:ascii="GHEA Grapalat" w:hAnsi="GHEA Grapalat"/>
        </w:rPr>
        <w:lastRenderedPageBreak/>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C6679">
        <w:rPr>
          <w:rFonts w:ascii="GHEA Grapalat" w:hAnsi="GHEA Grapalat"/>
          <w:b/>
          <w:sz w:val="24"/>
          <w:szCs w:val="24"/>
        </w:rPr>
        <w:t>DBPAAK-GHAPDZB-22/3-V</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9C6679">
        <w:rPr>
          <w:rFonts w:ascii="GHEA Grapalat" w:hAnsi="GHEA Grapalat"/>
        </w:rPr>
        <w:t>DBPAAK-GHAPDZB-22/3-V</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487"/>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361"/>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B047A2"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163DE4"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5417E7">
        <w:tc>
          <w:tcPr>
            <w:tcW w:w="9016" w:type="dxa"/>
            <w:gridSpan w:val="2"/>
            <w:vAlign w:val="center"/>
          </w:tcPr>
          <w:p w:rsidR="00F016A2" w:rsidRPr="00FD1EE4" w:rsidRDefault="00163DE4"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163DE4"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F016A2" w:rsidRPr="00BC0F3A">
              <w:rPr>
                <w:rFonts w:ascii="GHEA Grapalat" w:eastAsia="GHEA Grapalat" w:hAnsi="GHEA Grapalat" w:cs="GHEA Grapalat"/>
              </w:rPr>
              <w:lastRenderedPageBreak/>
              <w:t>юридического лица</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5417E7">
        <w:tc>
          <w:tcPr>
            <w:tcW w:w="9016" w:type="dxa"/>
            <w:gridSpan w:val="2"/>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5417E7">
        <w:tc>
          <w:tcPr>
            <w:tcW w:w="9016" w:type="dxa"/>
            <w:gridSpan w:val="2"/>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5417E7">
        <w:tc>
          <w:tcPr>
            <w:tcW w:w="9016" w:type="dxa"/>
            <w:gridSpan w:val="2"/>
            <w:vAlign w:val="center"/>
          </w:tcPr>
          <w:p w:rsidR="00F016A2" w:rsidRPr="00FD1EE4" w:rsidRDefault="00163DE4" w:rsidP="005417E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163DE4" w:rsidP="005417E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163DE4"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rPr>
          <w:trHeight w:val="853"/>
        </w:trPr>
        <w:tc>
          <w:tcPr>
            <w:tcW w:w="2835" w:type="dxa"/>
            <w:vMerge w:val="restart"/>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5417E7">
        <w:tc>
          <w:tcPr>
            <w:tcW w:w="9016" w:type="dxa"/>
            <w:shd w:val="clear" w:color="auto" w:fill="DBE5F1" w:themeFill="accent1" w:themeFillTint="33"/>
          </w:tcPr>
          <w:p w:rsidR="00F016A2" w:rsidRPr="00FD1EE4" w:rsidRDefault="00F016A2" w:rsidP="005417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417E7">
        <w:trPr>
          <w:trHeight w:val="10187"/>
        </w:trPr>
        <w:tc>
          <w:tcPr>
            <w:tcW w:w="9016" w:type="dxa"/>
          </w:tcPr>
          <w:p w:rsidR="00F016A2" w:rsidRPr="00FD1EE4" w:rsidRDefault="00F016A2" w:rsidP="005417E7">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w:t>
      </w:r>
      <w:r w:rsidRPr="000306ED">
        <w:rPr>
          <w:rFonts w:ascii="GHEA Grapalat" w:hAnsi="GHEA Grapalat"/>
        </w:rPr>
        <w:lastRenderedPageBreak/>
        <w:t>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w:t>
      </w:r>
      <w:r w:rsidRPr="000306ED">
        <w:rPr>
          <w:rFonts w:ascii="GHEA Grapalat" w:hAnsi="GHEA Grapalat"/>
        </w:rPr>
        <w:lastRenderedPageBreak/>
        <w:t>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 xml:space="preserve">Участие может быть в силу владения долей (акцией, паем) </w:t>
      </w:r>
      <w:r w:rsidRPr="000306ED">
        <w:rPr>
          <w:rFonts w:ascii="GHEA Grapalat" w:hAnsi="GHEA Grapalat"/>
        </w:rPr>
        <w:lastRenderedPageBreak/>
        <w:t>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w:t>
      </w:r>
      <w:r w:rsidRPr="000306ED">
        <w:rPr>
          <w:rFonts w:ascii="GHEA Grapalat" w:hAnsi="GHEA Grapalat"/>
        </w:rPr>
        <w:lastRenderedPageBreak/>
        <w:t>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C6679">
        <w:rPr>
          <w:rFonts w:ascii="GHEA Grapalat" w:hAnsi="GHEA Grapalat"/>
          <w:b/>
          <w:sz w:val="24"/>
          <w:szCs w:val="24"/>
        </w:rPr>
        <w:t>DBPAAK-GHAPDZB-22/3-V</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C6679">
        <w:rPr>
          <w:rFonts w:ascii="GHEA Grapalat" w:hAnsi="GHEA Grapalat"/>
          <w:spacing w:val="-6"/>
        </w:rPr>
        <w:t>DBPAAK-GHAPDZB-22/3-V</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9C6679">
        <w:rPr>
          <w:rFonts w:ascii="GHEA Grapalat" w:hAnsi="GHEA Grapalat"/>
          <w:i/>
          <w:sz w:val="22"/>
          <w:szCs w:val="22"/>
        </w:rPr>
        <w:t>DBPAAK-GHAPDZB-22/3-V</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sz w:val="22"/>
          <w:szCs w:val="22"/>
        </w:rPr>
        <w:lastRenderedPageBreak/>
        <w:t xml:space="preserve">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w:t>
            </w:r>
            <w:proofErr w:type="gramStart"/>
            <w:r w:rsidRPr="00AB0426">
              <w:rPr>
                <w:rFonts w:ascii="GHEA Grapalat" w:hAnsi="GHEA Grapalat"/>
                <w:sz w:val="20"/>
                <w:szCs w:val="20"/>
              </w:rPr>
              <w:t>:«</w:t>
            </w:r>
            <w:proofErr w:type="gramEnd"/>
            <w:r w:rsidRPr="00AB0426">
              <w:rPr>
                <w:rFonts w:ascii="GHEA Grapalat" w:hAnsi="GHEA Grapalat"/>
                <w:sz w:val="20"/>
                <w:szCs w:val="20"/>
              </w:rPr>
              <w:t>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w:t>
            </w:r>
            <w:proofErr w:type="spellStart"/>
            <w:r w:rsidRPr="00AB0426">
              <w:rPr>
                <w:rFonts w:ascii="GHEA Grapalat" w:hAnsi="GHEA Grapalat"/>
                <w:sz w:val="20"/>
                <w:szCs w:val="20"/>
              </w:rPr>
              <w:t>сч</w:t>
            </w:r>
            <w:proofErr w:type="spellEnd"/>
            <w:r w:rsidRPr="00AB0426">
              <w:rPr>
                <w:rFonts w:ascii="GHEA Grapalat" w:hAnsi="GHEA Grapalat"/>
                <w:sz w:val="20"/>
                <w:szCs w:val="20"/>
              </w:rPr>
              <w:t>.№)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9C6679">
        <w:rPr>
          <w:rFonts w:ascii="GHEA Grapalat" w:hAnsi="GHEA Grapalat"/>
          <w:i/>
        </w:rPr>
        <w:t>DBPAAK-GHAPDZB-22/3-V</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lastRenderedPageBreak/>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w:t>
            </w:r>
            <w:proofErr w:type="gramStart"/>
            <w:r w:rsidRPr="00AB0426">
              <w:rPr>
                <w:rFonts w:ascii="GHEA Grapalat" w:hAnsi="GHEA Grapalat"/>
                <w:sz w:val="20"/>
                <w:szCs w:val="20"/>
              </w:rPr>
              <w:t>:«</w:t>
            </w:r>
            <w:proofErr w:type="gramEnd"/>
            <w:r w:rsidRPr="00AB0426">
              <w:rPr>
                <w:rFonts w:ascii="GHEA Grapalat" w:hAnsi="GHEA Grapalat"/>
                <w:sz w:val="20"/>
                <w:szCs w:val="20"/>
              </w:rPr>
              <w:t>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w:t>
            </w:r>
            <w:proofErr w:type="spellStart"/>
            <w:r w:rsidRPr="00AB0426">
              <w:rPr>
                <w:rFonts w:ascii="GHEA Grapalat" w:hAnsi="GHEA Grapalat"/>
                <w:sz w:val="20"/>
                <w:szCs w:val="20"/>
              </w:rPr>
              <w:t>сч</w:t>
            </w:r>
            <w:proofErr w:type="spellEnd"/>
            <w:r w:rsidRPr="00AB0426">
              <w:rPr>
                <w:rFonts w:ascii="GHEA Grapalat" w:hAnsi="GHEA Grapalat"/>
                <w:sz w:val="20"/>
                <w:szCs w:val="20"/>
              </w:rPr>
              <w:t>.№)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9C6679">
        <w:rPr>
          <w:rFonts w:ascii="GHEA Grapalat" w:hAnsi="GHEA Grapalat"/>
          <w:b/>
          <w:sz w:val="24"/>
          <w:szCs w:val="24"/>
        </w:rPr>
        <w:t>DBPAAK-GHAPDZB-22/3-V</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установленном порядке </w:t>
      </w:r>
      <w:r w:rsidRPr="00B138F3">
        <w:rPr>
          <w:rFonts w:ascii="GHEA Grapalat" w:hAnsi="GHEA Grapalat"/>
        </w:rPr>
        <w:lastRenderedPageBreak/>
        <w:t>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w:t>
      </w:r>
      <w:r w:rsidRPr="00B138F3">
        <w:rPr>
          <w:rFonts w:ascii="GHEA Grapalat" w:hAnsi="GHEA Grapalat"/>
        </w:rPr>
        <w:lastRenderedPageBreak/>
        <w:t>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w:t>
      </w:r>
      <w:r w:rsidRPr="00B138F3">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5417E7">
          <w:footerReference w:type="default" r:id="rId10"/>
          <w:footnotePr>
            <w:pos w:val="beneathText"/>
          </w:footnotePr>
          <w:pgSz w:w="11906" w:h="16838" w:code="9"/>
          <w:pgMar w:top="426" w:right="849" w:bottom="142"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49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259"/>
        <w:gridCol w:w="990"/>
        <w:gridCol w:w="1080"/>
        <w:gridCol w:w="3693"/>
        <w:gridCol w:w="993"/>
        <w:gridCol w:w="1170"/>
        <w:gridCol w:w="1259"/>
        <w:gridCol w:w="1259"/>
        <w:gridCol w:w="1349"/>
        <w:gridCol w:w="1170"/>
        <w:gridCol w:w="7"/>
      </w:tblGrid>
      <w:tr w:rsidR="00982FD8" w:rsidRPr="00AB0426" w:rsidTr="00982FD8">
        <w:trPr>
          <w:trHeight w:val="633"/>
        </w:trPr>
        <w:tc>
          <w:tcPr>
            <w:tcW w:w="14950" w:type="dxa"/>
            <w:gridSpan w:val="1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b/>
                <w:sz w:val="20"/>
                <w:szCs w:val="20"/>
                <w:lang w:val="en-US"/>
              </w:rPr>
            </w:pPr>
            <w:proofErr w:type="spellStart"/>
            <w:r w:rsidRPr="00AB0426">
              <w:rPr>
                <w:rFonts w:ascii="GHEA Grapalat" w:hAnsi="GHEA Grapalat"/>
                <w:b/>
                <w:sz w:val="20"/>
                <w:szCs w:val="20"/>
                <w:lang w:val="en-US"/>
              </w:rPr>
              <w:t>Товар</w:t>
            </w:r>
            <w:proofErr w:type="spellEnd"/>
          </w:p>
        </w:tc>
      </w:tr>
      <w:tr w:rsidR="00982FD8" w:rsidRPr="00AB0426" w:rsidTr="00982FD8">
        <w:trPr>
          <w:gridAfter w:val="1"/>
          <w:wAfter w:w="7" w:type="dxa"/>
          <w:trHeight w:val="534"/>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 xml:space="preserve">номер </w:t>
            </w:r>
            <w:proofErr w:type="gramStart"/>
            <w:r w:rsidRPr="00AB0426">
              <w:rPr>
                <w:rFonts w:ascii="GHEA Grapalat" w:hAnsi="GHEA Grapalat"/>
                <w:sz w:val="20"/>
                <w:szCs w:val="20"/>
              </w:rPr>
              <w:t>предусмотренного</w:t>
            </w:r>
            <w:proofErr w:type="gramEnd"/>
            <w:r w:rsidRPr="00AB0426">
              <w:rPr>
                <w:rFonts w:ascii="GHEA Grapalat" w:hAnsi="GHEA Grapalat"/>
                <w:sz w:val="20"/>
                <w:szCs w:val="20"/>
              </w:rPr>
              <w:t xml:space="preserve"> </w:t>
            </w:r>
            <w:r w:rsidRPr="00AB0426">
              <w:rPr>
                <w:rFonts w:ascii="GHEA Grapalat" w:hAnsi="GHEA Grapalat"/>
                <w:spacing w:val="-6"/>
                <w:sz w:val="20"/>
                <w:szCs w:val="20"/>
              </w:rPr>
              <w:t>приглашением</w:t>
            </w:r>
          </w:p>
          <w:p w:rsidR="00982FD8" w:rsidRPr="00AB0426" w:rsidRDefault="00982FD8" w:rsidP="00CE56BF">
            <w:pPr>
              <w:widowControl w:val="0"/>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промежуточный код, предусмотренный планом закупок по классификации ЕЗК (CPV)</w:t>
            </w:r>
          </w:p>
          <w:p w:rsidR="00982FD8" w:rsidRPr="00AB0426" w:rsidRDefault="00982FD8" w:rsidP="00CE56BF">
            <w:pPr>
              <w:widowControl w:val="0"/>
              <w:jc w:val="center"/>
              <w:rPr>
                <w:rFonts w:ascii="GHEA Grapalat" w:hAnsi="GHEA Grapalat"/>
                <w:sz w:val="20"/>
                <w:szCs w:val="20"/>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96" w:right="-108"/>
              <w:jc w:val="center"/>
              <w:rPr>
                <w:rFonts w:ascii="GHEA Grapalat" w:hAnsi="GHEA Grapalat"/>
                <w:sz w:val="20"/>
                <w:szCs w:val="20"/>
              </w:rPr>
            </w:pPr>
            <w:r w:rsidRPr="00AB0426">
              <w:rPr>
                <w:rFonts w:ascii="GHEA Grapalat" w:hAnsi="GHEA Grapalat"/>
                <w:sz w:val="20"/>
                <w:szCs w:val="20"/>
              </w:rPr>
              <w:t>товарный знак,</w:t>
            </w:r>
            <w:r w:rsidRPr="00AB0426">
              <w:rPr>
                <w:rFonts w:ascii="GHEA Grapalat" w:hAnsi="GHEA Grapalat"/>
                <w:sz w:val="20"/>
                <w:szCs w:val="20"/>
                <w:lang w:val="hy-AM"/>
              </w:rPr>
              <w:t xml:space="preserve"> </w:t>
            </w:r>
            <w:r w:rsidRPr="00AB0426">
              <w:rPr>
                <w:rFonts w:ascii="GHEA Grapalat" w:hAnsi="GHEA Grapalat"/>
                <w:sz w:val="20"/>
                <w:szCs w:val="20"/>
              </w:rPr>
              <w:t>марка</w:t>
            </w:r>
            <w:r w:rsidRPr="00AB0426">
              <w:rPr>
                <w:rFonts w:ascii="GHEA Grapalat" w:hAnsi="GHEA Grapalat"/>
                <w:sz w:val="20"/>
                <w:szCs w:val="20"/>
                <w:lang w:val="hy-AM"/>
              </w:rPr>
              <w:t xml:space="preserve"> </w:t>
            </w:r>
            <w:r w:rsidRPr="00AB0426">
              <w:rPr>
                <w:rFonts w:ascii="GHEA Grapalat" w:hAnsi="GHEA Grapalat"/>
                <w:sz w:val="20"/>
                <w:szCs w:val="20"/>
              </w:rPr>
              <w:t xml:space="preserve">и наименование производителя </w:t>
            </w:r>
            <w:r w:rsidRPr="00AB0426">
              <w:rPr>
                <w:rStyle w:val="af6"/>
                <w:rFonts w:ascii="GHEA Grapalat" w:hAnsi="GHEA Grapalat"/>
                <w:sz w:val="20"/>
                <w:szCs w:val="20"/>
              </w:rPr>
              <w:footnoteReference w:customMarkFollows="1" w:id="28"/>
              <w:t>**</w:t>
            </w:r>
          </w:p>
          <w:p w:rsidR="00982FD8" w:rsidRPr="00C9535E" w:rsidRDefault="00982FD8" w:rsidP="00CE56BF">
            <w:pPr>
              <w:widowControl w:val="0"/>
              <w:ind w:left="-96" w:right="-108"/>
              <w:jc w:val="center"/>
              <w:rPr>
                <w:rFonts w:ascii="GHEA Grapalat" w:hAnsi="GHEA Grapalat"/>
                <w:sz w:val="20"/>
                <w:szCs w:val="20"/>
              </w:rPr>
            </w:pPr>
          </w:p>
        </w:tc>
        <w:tc>
          <w:tcPr>
            <w:tcW w:w="36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59"/>
              <w:jc w:val="center"/>
              <w:rPr>
                <w:rFonts w:ascii="GHEA Grapalat" w:hAnsi="GHEA Grapalat"/>
                <w:sz w:val="20"/>
                <w:szCs w:val="20"/>
              </w:rPr>
            </w:pPr>
            <w:r w:rsidRPr="00AB0426">
              <w:rPr>
                <w:rFonts w:ascii="GHEA Grapalat" w:hAnsi="GHEA Grapalat"/>
                <w:sz w:val="20"/>
                <w:szCs w:val="20"/>
              </w:rPr>
              <w:t>техническая характеристика</w:t>
            </w:r>
          </w:p>
          <w:p w:rsidR="00982FD8" w:rsidRPr="00AB0426" w:rsidRDefault="00982FD8" w:rsidP="00CE56BF">
            <w:pPr>
              <w:widowControl w:val="0"/>
              <w:ind w:left="-108" w:right="-59"/>
              <w:jc w:val="center"/>
              <w:rPr>
                <w:rFonts w:ascii="GHEA Grapalat" w:hAnsi="GHEA Grapalat"/>
                <w:sz w:val="20"/>
                <w:szCs w:val="20"/>
                <w:lang w:val="en-US"/>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48" w:right="-108"/>
              <w:jc w:val="center"/>
              <w:rPr>
                <w:rFonts w:ascii="GHEA Grapalat" w:hAnsi="GHEA Grapalat"/>
                <w:sz w:val="20"/>
                <w:szCs w:val="20"/>
              </w:rPr>
            </w:pPr>
            <w:r w:rsidRPr="00AB0426">
              <w:rPr>
                <w:rFonts w:ascii="GHEA Grapalat" w:hAnsi="GHEA Grapalat"/>
                <w:sz w:val="20"/>
                <w:szCs w:val="20"/>
              </w:rPr>
              <w:t>единица измерения</w:t>
            </w:r>
          </w:p>
          <w:p w:rsidR="00982FD8" w:rsidRPr="00AB0426" w:rsidRDefault="00982FD8" w:rsidP="00CE56BF">
            <w:pPr>
              <w:widowControl w:val="0"/>
              <w:ind w:left="-48" w:right="-108"/>
              <w:jc w:val="center"/>
              <w:rPr>
                <w:rFonts w:ascii="GHEA Grapalat" w:hAnsi="GHEA Grapalat"/>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цена единицы/</w:t>
            </w:r>
            <w:proofErr w:type="spellStart"/>
            <w:r w:rsidRPr="00AB0426">
              <w:rPr>
                <w:rFonts w:ascii="GHEA Grapalat" w:hAnsi="GHEA Grapalat"/>
                <w:sz w:val="20"/>
                <w:szCs w:val="20"/>
              </w:rPr>
              <w:t>драмов</w:t>
            </w:r>
            <w:proofErr w:type="spellEnd"/>
            <w:r w:rsidRPr="00AB0426">
              <w:rPr>
                <w:rFonts w:ascii="GHEA Grapalat" w:hAnsi="GHEA Grapalat"/>
                <w:sz w:val="20"/>
                <w:szCs w:val="20"/>
              </w:rPr>
              <w:t xml:space="preserve">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общая цена/</w:t>
            </w:r>
            <w:proofErr w:type="spellStart"/>
            <w:r w:rsidRPr="00AB0426">
              <w:rPr>
                <w:rFonts w:ascii="GHEA Grapalat" w:hAnsi="GHEA Grapalat"/>
                <w:sz w:val="20"/>
                <w:szCs w:val="20"/>
              </w:rPr>
              <w:t>драмов</w:t>
            </w:r>
            <w:proofErr w:type="spellEnd"/>
            <w:r w:rsidRPr="00AB0426">
              <w:rPr>
                <w:rFonts w:ascii="GHEA Grapalat" w:hAnsi="GHEA Grapalat"/>
                <w:sz w:val="20"/>
                <w:szCs w:val="20"/>
              </w:rPr>
              <w:t xml:space="preserve">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26" w:right="-108"/>
              <w:jc w:val="center"/>
              <w:rPr>
                <w:rFonts w:ascii="GHEA Grapalat" w:hAnsi="GHEA Grapalat"/>
                <w:sz w:val="20"/>
                <w:szCs w:val="20"/>
              </w:rPr>
            </w:pPr>
            <w:r w:rsidRPr="00AB0426">
              <w:rPr>
                <w:rFonts w:ascii="GHEA Grapalat" w:hAnsi="GHEA Grapalat"/>
                <w:sz w:val="20"/>
                <w:szCs w:val="20"/>
              </w:rPr>
              <w:t>общий объем</w:t>
            </w:r>
          </w:p>
          <w:p w:rsidR="00982FD8" w:rsidRPr="00AB0426" w:rsidRDefault="00982FD8" w:rsidP="00CE56BF">
            <w:pPr>
              <w:widowControl w:val="0"/>
              <w:ind w:left="-126" w:right="-108"/>
              <w:jc w:val="center"/>
              <w:rPr>
                <w:rFonts w:ascii="GHEA Grapalat" w:hAnsi="GHEA Grapalat"/>
                <w:sz w:val="20"/>
                <w:szCs w:val="20"/>
              </w:rPr>
            </w:pPr>
          </w:p>
        </w:tc>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поставки</w:t>
            </w:r>
          </w:p>
        </w:tc>
      </w:tr>
      <w:tr w:rsidR="00982FD8" w:rsidRPr="00AB0426" w:rsidTr="00982FD8">
        <w:trPr>
          <w:gridAfter w:val="1"/>
          <w:wAfter w:w="7" w:type="dxa"/>
          <w:trHeight w:val="2865"/>
        </w:trPr>
        <w:tc>
          <w:tcPr>
            <w:tcW w:w="721"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36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349"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proofErr w:type="spellStart"/>
            <w:r w:rsidRPr="00AB0426">
              <w:rPr>
                <w:rFonts w:ascii="GHEA Grapalat" w:hAnsi="GHEA Grapalat"/>
                <w:sz w:val="20"/>
                <w:szCs w:val="20"/>
                <w:lang w:val="en-US"/>
              </w:rPr>
              <w:t>адрес</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proofErr w:type="spellStart"/>
            <w:r w:rsidRPr="00AB0426">
              <w:rPr>
                <w:rFonts w:ascii="GHEA Grapalat" w:hAnsi="GHEA Grapalat"/>
                <w:sz w:val="20"/>
                <w:szCs w:val="20"/>
                <w:lang w:val="en-US"/>
              </w:rPr>
              <w:t>количество</w:t>
            </w:r>
            <w:proofErr w:type="spellEnd"/>
            <w:r w:rsidRPr="00AB0426">
              <w:rPr>
                <w:rFonts w:ascii="GHEA Grapalat" w:hAnsi="GHEA Grapalat"/>
                <w:sz w:val="20"/>
                <w:szCs w:val="20"/>
                <w:lang w:val="en-US"/>
              </w:rPr>
              <w:t xml:space="preserve"> </w:t>
            </w:r>
            <w:proofErr w:type="spellStart"/>
            <w:r w:rsidRPr="00AB0426">
              <w:rPr>
                <w:rFonts w:ascii="GHEA Grapalat" w:hAnsi="GHEA Grapalat"/>
                <w:sz w:val="20"/>
                <w:szCs w:val="20"/>
                <w:lang w:val="en-US"/>
              </w:rPr>
              <w:t>предметов</w:t>
            </w:r>
            <w:proofErr w:type="spellEnd"/>
            <w:r w:rsidRPr="00AB0426">
              <w:rPr>
                <w:rFonts w:ascii="GHEA Grapalat" w:hAnsi="GHEA Grapalat"/>
                <w:sz w:val="20"/>
                <w:szCs w:val="20"/>
                <w:lang w:val="en-US"/>
              </w:rPr>
              <w:t>:</w:t>
            </w:r>
          </w:p>
        </w:tc>
      </w:tr>
      <w:tr w:rsidR="00982FD8" w:rsidRPr="00AB0426" w:rsidTr="00982FD8">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20"/>
                <w:szCs w:val="20"/>
              </w:rPr>
            </w:pPr>
          </w:p>
          <w:p w:rsidR="00982FD8" w:rsidRPr="00AB0426" w:rsidRDefault="00982FD8" w:rsidP="00CE56BF">
            <w:pPr>
              <w:jc w:val="center"/>
              <w:rPr>
                <w:rFonts w:ascii="GHEA Grapalat" w:hAnsi="GHEA Grapalat"/>
                <w:sz w:val="20"/>
                <w:szCs w:val="20"/>
              </w:rPr>
            </w:pPr>
            <w:r w:rsidRPr="00AB0426">
              <w:rPr>
                <w:rFonts w:ascii="GHEA Grapalat" w:hAnsi="GHEA Grapalat"/>
                <w:sz w:val="20"/>
                <w:szCs w:val="20"/>
              </w:rPr>
              <w:lastRenderedPageBreak/>
              <w:t>1</w:t>
            </w:r>
          </w:p>
        </w:tc>
        <w:tc>
          <w:tcPr>
            <w:tcW w:w="1259"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20"/>
                <w:szCs w:val="20"/>
              </w:rPr>
            </w:pPr>
          </w:p>
          <w:p w:rsidR="00982FD8" w:rsidRPr="00AB0426" w:rsidRDefault="00982FD8" w:rsidP="00CE56BF">
            <w:pPr>
              <w:jc w:val="center"/>
              <w:rPr>
                <w:rFonts w:ascii="GHEA Grapalat" w:hAnsi="GHEA Grapalat"/>
                <w:sz w:val="20"/>
                <w:szCs w:val="20"/>
              </w:rPr>
            </w:pPr>
            <w:r w:rsidRPr="00AB0426">
              <w:rPr>
                <w:rFonts w:ascii="GHEA Grapalat" w:hAnsi="GHEA Grapalat"/>
                <w:sz w:val="20"/>
                <w:szCs w:val="20"/>
                <w:lang w:val="en-US"/>
              </w:rPr>
              <w:lastRenderedPageBreak/>
              <w:t>0</w:t>
            </w:r>
            <w:r w:rsidRPr="00AB0426">
              <w:rPr>
                <w:rFonts w:ascii="GHEA Grapalat" w:hAnsi="GHEA Grapalat"/>
                <w:sz w:val="20"/>
                <w:szCs w:val="20"/>
              </w:rPr>
              <w:t>9134200</w:t>
            </w:r>
          </w:p>
        </w:tc>
        <w:tc>
          <w:tcPr>
            <w:tcW w:w="990"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20"/>
                <w:szCs w:val="20"/>
              </w:rPr>
            </w:pPr>
          </w:p>
          <w:p w:rsidR="00982FD8" w:rsidRPr="00AB0426" w:rsidRDefault="00982FD8" w:rsidP="00CE56BF">
            <w:pPr>
              <w:jc w:val="center"/>
              <w:rPr>
                <w:rFonts w:ascii="GHEA Grapalat" w:hAnsi="GHEA Grapalat"/>
                <w:sz w:val="20"/>
                <w:szCs w:val="20"/>
              </w:rPr>
            </w:pPr>
            <w:r w:rsidRPr="00AB0426">
              <w:rPr>
                <w:rFonts w:ascii="GHEA Grapalat" w:hAnsi="GHEA Grapalat"/>
                <w:sz w:val="20"/>
                <w:szCs w:val="20"/>
              </w:rPr>
              <w:lastRenderedPageBreak/>
              <w:t>Дизельное топливо</w:t>
            </w:r>
          </w:p>
        </w:tc>
        <w:tc>
          <w:tcPr>
            <w:tcW w:w="108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18"/>
              </w:rPr>
            </w:pPr>
          </w:p>
        </w:tc>
        <w:tc>
          <w:tcPr>
            <w:tcW w:w="3693"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18"/>
              </w:rPr>
            </w:pPr>
          </w:p>
          <w:p w:rsidR="00982FD8" w:rsidRPr="00AB0426" w:rsidRDefault="00982FD8" w:rsidP="00CE56BF">
            <w:pPr>
              <w:jc w:val="center"/>
              <w:rPr>
                <w:rFonts w:ascii="GHEA Grapalat" w:hAnsi="GHEA Grapalat"/>
                <w:sz w:val="18"/>
              </w:rPr>
            </w:pPr>
            <w:r w:rsidRPr="00982FD8">
              <w:rPr>
                <w:rFonts w:ascii="GHEA Grapalat" w:hAnsi="GHEA Grapalat"/>
                <w:sz w:val="18"/>
              </w:rPr>
              <w:lastRenderedPageBreak/>
              <w:t>Дизельное топливо/</w:t>
            </w:r>
            <w:proofErr w:type="spellStart"/>
            <w:r w:rsidRPr="00982FD8">
              <w:rPr>
                <w:rFonts w:ascii="GHEA Grapalat" w:hAnsi="GHEA Grapalat"/>
                <w:sz w:val="18"/>
              </w:rPr>
              <w:t>Цетановое</w:t>
            </w:r>
            <w:proofErr w:type="spellEnd"/>
            <w:r w:rsidRPr="00982FD8">
              <w:rPr>
                <w:rFonts w:ascii="GHEA Grapalat" w:hAnsi="GHEA Grapalat"/>
                <w:sz w:val="18"/>
              </w:rPr>
              <w:t xml:space="preserve"> число не менее 51.             </w:t>
            </w:r>
            <w:proofErr w:type="spellStart"/>
            <w:r w:rsidRPr="00982FD8">
              <w:rPr>
                <w:rFonts w:ascii="GHEA Grapalat" w:hAnsi="GHEA Grapalat"/>
                <w:sz w:val="18"/>
              </w:rPr>
              <w:t>Цетановый</w:t>
            </w:r>
            <w:proofErr w:type="spellEnd"/>
            <w:r w:rsidRPr="00982FD8">
              <w:rPr>
                <w:rFonts w:ascii="GHEA Grapalat" w:hAnsi="GHEA Grapalat"/>
                <w:sz w:val="18"/>
              </w:rPr>
              <w:t xml:space="preserve"> индекс не менее 46. Плотность при температуре 150</w:t>
            </w:r>
            <w:proofErr w:type="gramStart"/>
            <w:r w:rsidRPr="00982FD8">
              <w:rPr>
                <w:rFonts w:ascii="GHEA Grapalat" w:hAnsi="GHEA Grapalat"/>
                <w:sz w:val="18"/>
              </w:rPr>
              <w:t xml:space="preserve"> С</w:t>
            </w:r>
            <w:proofErr w:type="gramEnd"/>
            <w:r w:rsidRPr="00982FD8">
              <w:rPr>
                <w:rFonts w:ascii="GHEA Grapalat" w:hAnsi="GHEA Grapalat"/>
                <w:sz w:val="18"/>
              </w:rPr>
              <w:t xml:space="preserve"> 820-845 кг/м3. Массовая доля полициклических ароматических углеводородов составляет не более 11%. Содержание серы не более 10 мг/кг.    Температура возгорания не менее 55 0С. Углеродный остаток / токсичность / не более 0,3% в 10% осадка.                           Липкость при 400</w:t>
            </w:r>
            <w:proofErr w:type="gramStart"/>
            <w:r w:rsidRPr="00982FD8">
              <w:rPr>
                <w:rFonts w:ascii="GHEA Grapalat" w:hAnsi="GHEA Grapalat"/>
                <w:sz w:val="18"/>
              </w:rPr>
              <w:t xml:space="preserve"> ° С</w:t>
            </w:r>
            <w:proofErr w:type="gramEnd"/>
            <w:r w:rsidRPr="00982FD8">
              <w:rPr>
                <w:rFonts w:ascii="GHEA Grapalat" w:hAnsi="GHEA Grapalat"/>
                <w:sz w:val="18"/>
              </w:rPr>
              <w:t xml:space="preserve"> от 2,0 до 4,5 мм 2 / с.                    Температура помутнения не выше 5 0С.  Купон на поставку (применяется только при покупке в литрах).  Безопасность, маркировка и упаковка, согласно Правительству РА 2004 в соответствии с «Техническим регламентом на топливо для внутреннего сгорания», утвержденным решением N 1592-N от 11 ноября 2010 г.</w:t>
            </w:r>
          </w:p>
        </w:tc>
        <w:tc>
          <w:tcPr>
            <w:tcW w:w="993"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18"/>
              </w:rPr>
            </w:pPr>
          </w:p>
          <w:p w:rsidR="00982FD8" w:rsidRPr="00AB0426" w:rsidRDefault="00982FD8" w:rsidP="00CE56BF">
            <w:pPr>
              <w:jc w:val="center"/>
              <w:rPr>
                <w:rFonts w:ascii="GHEA Grapalat" w:hAnsi="GHEA Grapalat"/>
                <w:sz w:val="18"/>
              </w:rPr>
            </w:pPr>
            <w:r w:rsidRPr="00AB0426">
              <w:rPr>
                <w:rFonts w:ascii="GHEA Grapalat" w:hAnsi="GHEA Grapalat"/>
                <w:sz w:val="18"/>
              </w:rPr>
              <w:lastRenderedPageBreak/>
              <w:t>Литр</w:t>
            </w:r>
          </w:p>
        </w:tc>
        <w:tc>
          <w:tcPr>
            <w:tcW w:w="117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982FD8" w:rsidRDefault="00982FD8" w:rsidP="00CE56BF">
            <w:pPr>
              <w:jc w:val="center"/>
              <w:rPr>
                <w:rFonts w:ascii="GHEA Grapalat" w:hAnsi="GHEA Grapalat"/>
                <w:sz w:val="18"/>
              </w:rPr>
            </w:pPr>
          </w:p>
          <w:p w:rsidR="00982FD8" w:rsidRPr="00AB0426" w:rsidRDefault="00982FD8" w:rsidP="00982FD8">
            <w:pPr>
              <w:jc w:val="center"/>
              <w:rPr>
                <w:rFonts w:ascii="GHEA Grapalat" w:hAnsi="GHEA Grapalat"/>
                <w:sz w:val="18"/>
              </w:rPr>
            </w:pPr>
            <w:r w:rsidRPr="00AB0426">
              <w:rPr>
                <w:rFonts w:ascii="GHEA Grapalat" w:hAnsi="GHEA Grapalat"/>
                <w:sz w:val="18"/>
                <w:lang w:val="en-US"/>
              </w:rPr>
              <w:lastRenderedPageBreak/>
              <w:t>1</w:t>
            </w:r>
            <w:r w:rsidRPr="00AB0426">
              <w:rPr>
                <w:rFonts w:ascii="GHEA Grapalat" w:hAnsi="GHEA Grapalat"/>
                <w:sz w:val="18"/>
              </w:rPr>
              <w:t>5</w:t>
            </w:r>
            <w:r>
              <w:rPr>
                <w:rFonts w:ascii="GHEA Grapalat" w:hAnsi="GHEA Grapalat"/>
                <w:sz w:val="18"/>
              </w:rPr>
              <w:t>5</w:t>
            </w:r>
            <w:r w:rsidRPr="00AB0426">
              <w:rPr>
                <w:rFonts w:ascii="GHEA Grapalat" w:hAnsi="GHEA Grapalat"/>
                <w:sz w:val="18"/>
              </w:rPr>
              <w:t>0</w:t>
            </w:r>
          </w:p>
        </w:tc>
        <w:tc>
          <w:tcPr>
            <w:tcW w:w="1349" w:type="dxa"/>
            <w:tcBorders>
              <w:top w:val="single" w:sz="4" w:space="0" w:color="auto"/>
              <w:left w:val="single" w:sz="4" w:space="0" w:color="auto"/>
              <w:bottom w:val="single" w:sz="4" w:space="0" w:color="auto"/>
              <w:right w:val="single" w:sz="4" w:space="0" w:color="auto"/>
            </w:tcBorders>
            <w:vAlign w:val="center"/>
            <w:hideMark/>
          </w:tcPr>
          <w:p w:rsidR="00982FD8" w:rsidRDefault="00982FD8" w:rsidP="00CE56BF">
            <w:pPr>
              <w:jc w:val="center"/>
              <w:rPr>
                <w:rFonts w:ascii="GHEA Grapalat" w:hAnsi="GHEA Grapalat"/>
                <w:sz w:val="18"/>
              </w:rPr>
            </w:pPr>
          </w:p>
          <w:p w:rsidR="00982FD8" w:rsidRPr="00AB0426" w:rsidRDefault="00982FD8" w:rsidP="00CE56BF">
            <w:pPr>
              <w:jc w:val="center"/>
              <w:rPr>
                <w:rFonts w:ascii="GHEA Grapalat" w:hAnsi="GHEA Grapalat"/>
                <w:sz w:val="18"/>
              </w:rPr>
            </w:pPr>
            <w:r w:rsidRPr="00AB0426">
              <w:rPr>
                <w:rFonts w:ascii="GHEA Grapalat" w:hAnsi="GHEA Grapalat"/>
                <w:sz w:val="18"/>
              </w:rPr>
              <w:lastRenderedPageBreak/>
              <w:t xml:space="preserve">Ереван, </w:t>
            </w:r>
            <w:proofErr w:type="spellStart"/>
            <w:r w:rsidRPr="00AB0426">
              <w:rPr>
                <w:rFonts w:ascii="GHEA Grapalat" w:hAnsi="GHEA Grapalat"/>
                <w:sz w:val="18"/>
              </w:rPr>
              <w:t>Титоградян</w:t>
            </w:r>
            <w:proofErr w:type="spellEnd"/>
            <w:r w:rsidRPr="00AB0426">
              <w:rPr>
                <w:rFonts w:ascii="GHEA Grapalat" w:hAnsi="GHEA Grapalat"/>
                <w:sz w:val="18"/>
              </w:rPr>
              <w:t xml:space="preserve">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982FD8" w:rsidRDefault="00982FD8" w:rsidP="00CE56BF">
            <w:pPr>
              <w:jc w:val="center"/>
              <w:rPr>
                <w:rFonts w:ascii="GHEA Grapalat" w:hAnsi="GHEA Grapalat"/>
                <w:sz w:val="18"/>
              </w:rPr>
            </w:pPr>
          </w:p>
          <w:p w:rsidR="00982FD8" w:rsidRPr="00AB0426" w:rsidRDefault="00982FD8" w:rsidP="00CE56BF">
            <w:pPr>
              <w:jc w:val="center"/>
              <w:rPr>
                <w:rFonts w:ascii="GHEA Grapalat" w:hAnsi="GHEA Grapalat"/>
                <w:sz w:val="18"/>
              </w:rPr>
            </w:pPr>
            <w:r w:rsidRPr="00AB0426">
              <w:rPr>
                <w:rFonts w:ascii="GHEA Grapalat" w:hAnsi="GHEA Grapalat"/>
                <w:sz w:val="18"/>
              </w:rPr>
              <w:lastRenderedPageBreak/>
              <w:t>Согласно порядку</w:t>
            </w:r>
          </w:p>
        </w:tc>
      </w:tr>
      <w:tr w:rsidR="00982FD8" w:rsidRPr="00AB0426" w:rsidTr="00982FD8">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20"/>
                <w:szCs w:val="20"/>
              </w:rPr>
            </w:pPr>
            <w:r w:rsidRPr="00AB0426">
              <w:rPr>
                <w:rFonts w:ascii="GHEA Grapalat" w:hAnsi="GHEA Grapalat"/>
                <w:sz w:val="20"/>
                <w:szCs w:val="20"/>
              </w:rPr>
              <w:lastRenderedPageBreak/>
              <w:t>2</w:t>
            </w:r>
          </w:p>
        </w:tc>
        <w:tc>
          <w:tcPr>
            <w:tcW w:w="1259"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20"/>
                <w:szCs w:val="20"/>
              </w:rPr>
            </w:pPr>
            <w:r w:rsidRPr="00AB0426">
              <w:rPr>
                <w:rFonts w:ascii="GHEA Grapalat" w:hAnsi="GHEA Grapalat"/>
                <w:sz w:val="20"/>
                <w:szCs w:val="20"/>
                <w:lang w:val="en-US"/>
              </w:rPr>
              <w:t>0</w:t>
            </w:r>
            <w:r w:rsidRPr="00AB0426">
              <w:rPr>
                <w:rFonts w:ascii="GHEA Grapalat" w:hAnsi="GHEA Grapalat"/>
                <w:sz w:val="20"/>
                <w:szCs w:val="20"/>
              </w:rPr>
              <w:t>9132200</w:t>
            </w:r>
          </w:p>
        </w:tc>
        <w:tc>
          <w:tcPr>
            <w:tcW w:w="99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20"/>
                <w:szCs w:val="20"/>
              </w:rPr>
            </w:pPr>
            <w:r w:rsidRPr="00AB0426">
              <w:rPr>
                <w:rFonts w:ascii="GHEA Grapalat" w:hAnsi="GHEA Grapalat"/>
                <w:sz w:val="20"/>
                <w:szCs w:val="20"/>
              </w:rPr>
              <w:t xml:space="preserve">Бензин </w:t>
            </w:r>
            <w:proofErr w:type="spellStart"/>
            <w:r w:rsidRPr="00AB0426">
              <w:rPr>
                <w:rFonts w:ascii="GHEA Grapalat" w:hAnsi="GHEA Grapalat"/>
                <w:sz w:val="20"/>
                <w:szCs w:val="20"/>
              </w:rPr>
              <w:t>регуляр</w:t>
            </w:r>
            <w:proofErr w:type="spellEnd"/>
          </w:p>
        </w:tc>
        <w:tc>
          <w:tcPr>
            <w:tcW w:w="108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18"/>
              </w:rPr>
            </w:pPr>
          </w:p>
        </w:tc>
        <w:tc>
          <w:tcPr>
            <w:tcW w:w="3693" w:type="dxa"/>
            <w:tcBorders>
              <w:top w:val="single" w:sz="4" w:space="0" w:color="auto"/>
              <w:left w:val="single" w:sz="4" w:space="0" w:color="auto"/>
              <w:bottom w:val="single" w:sz="4" w:space="0" w:color="auto"/>
              <w:right w:val="single" w:sz="4" w:space="0" w:color="auto"/>
            </w:tcBorders>
            <w:vAlign w:val="center"/>
          </w:tcPr>
          <w:p w:rsidR="00982FD8" w:rsidRPr="00C9535E" w:rsidRDefault="00982FD8" w:rsidP="00982FD8">
            <w:pPr>
              <w:jc w:val="center"/>
              <w:rPr>
                <w:rFonts w:ascii="GHEA Grapalat" w:hAnsi="GHEA Grapalat"/>
                <w:sz w:val="18"/>
              </w:rPr>
            </w:pPr>
            <w:r w:rsidRPr="00982FD8">
              <w:rPr>
                <w:rFonts w:ascii="GHEA Grapalat" w:hAnsi="GHEA Grapalat"/>
                <w:sz w:val="18"/>
              </w:rPr>
              <w:t xml:space="preserve">Бензин </w:t>
            </w:r>
            <w:proofErr w:type="spellStart"/>
            <w:r w:rsidRPr="00982FD8">
              <w:rPr>
                <w:rFonts w:ascii="GHEA Grapalat" w:hAnsi="GHEA Grapalat"/>
                <w:sz w:val="18"/>
              </w:rPr>
              <w:t>регуляр</w:t>
            </w:r>
            <w:proofErr w:type="spellEnd"/>
            <w:r w:rsidRPr="00982FD8">
              <w:rPr>
                <w:rFonts w:ascii="GHEA Grapalat" w:hAnsi="GHEA Grapalat"/>
                <w:sz w:val="18"/>
              </w:rPr>
              <w:t xml:space="preserve"> / Внешний вид: чистый и прозрачный, октановое число, определяемое методом исследования - не менее 91.                                                        По моторному методу не менее 81. Давление паров бензина от 45 до 100 кПа, Содержание свинца не более 5 м</w:t>
            </w:r>
            <w:r>
              <w:rPr>
                <w:rFonts w:ascii="GHEA Grapalat" w:hAnsi="GHEA Grapalat"/>
                <w:sz w:val="18"/>
              </w:rPr>
              <w:t xml:space="preserve">г / дм3.    </w:t>
            </w:r>
            <w:r w:rsidRPr="00982FD8">
              <w:rPr>
                <w:rFonts w:ascii="GHEA Grapalat" w:hAnsi="GHEA Grapalat"/>
                <w:sz w:val="18"/>
              </w:rPr>
              <w:t xml:space="preserve"> Плотность: При 15 0C  720-775 кг / м3, Содержание серы: не более 10 мг / кг. Массовая доля кислорода не более 2,7%, объемная доля окислителей не более метанола - 3%, этанола - 5%, изопропилового спирта - 10%,  </w:t>
            </w:r>
            <w:proofErr w:type="spellStart"/>
            <w:r w:rsidRPr="00982FD8">
              <w:rPr>
                <w:rFonts w:ascii="GHEA Grapalat" w:hAnsi="GHEA Grapalat"/>
                <w:sz w:val="18"/>
              </w:rPr>
              <w:t>тривутилового</w:t>
            </w:r>
            <w:proofErr w:type="spellEnd"/>
            <w:r w:rsidRPr="00982FD8">
              <w:rPr>
                <w:rFonts w:ascii="GHEA Grapalat" w:hAnsi="GHEA Grapalat"/>
                <w:sz w:val="18"/>
              </w:rPr>
              <w:t xml:space="preserve"> спирта - 7%, простых эфиров ( C5 и больше) - 15%, другие окислители - 10%.  Безопасность, маркировка и упаковка, согласно </w:t>
            </w:r>
            <w:r w:rsidRPr="00982FD8">
              <w:rPr>
                <w:rFonts w:ascii="GHEA Grapalat" w:hAnsi="GHEA Grapalat"/>
                <w:sz w:val="18"/>
              </w:rPr>
              <w:lastRenderedPageBreak/>
              <w:t>Правительству РА 2004</w:t>
            </w:r>
            <w:proofErr w:type="gramStart"/>
            <w:r w:rsidRPr="00982FD8">
              <w:rPr>
                <w:rFonts w:ascii="GHEA Grapalat" w:hAnsi="GHEA Grapalat"/>
                <w:sz w:val="18"/>
              </w:rPr>
              <w:t xml:space="preserve"> В</w:t>
            </w:r>
            <w:proofErr w:type="gramEnd"/>
            <w:r w:rsidRPr="00982FD8">
              <w:rPr>
                <w:rFonts w:ascii="GHEA Grapalat" w:hAnsi="GHEA Grapalat"/>
                <w:sz w:val="18"/>
              </w:rPr>
              <w:t xml:space="preserve"> соответствии с «Техническим регламентом на топливо для внутреннего сгорания», утвержденным решением N 1592-N от 11 ноября 2010 г.</w:t>
            </w:r>
          </w:p>
        </w:tc>
        <w:tc>
          <w:tcPr>
            <w:tcW w:w="993"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18"/>
              </w:rPr>
            </w:pPr>
            <w:r w:rsidRPr="00AB0426">
              <w:rPr>
                <w:rFonts w:ascii="GHEA Grapalat" w:hAnsi="GHEA Grapalat"/>
                <w:sz w:val="18"/>
              </w:rPr>
              <w:lastRenderedPageBreak/>
              <w:t>Литр</w:t>
            </w:r>
          </w:p>
        </w:tc>
        <w:tc>
          <w:tcPr>
            <w:tcW w:w="117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982FD8" w:rsidRPr="00982FD8" w:rsidRDefault="00982FD8" w:rsidP="00CE56BF">
            <w:pPr>
              <w:jc w:val="center"/>
              <w:rPr>
                <w:rFonts w:ascii="GHEA Grapalat" w:hAnsi="GHEA Grapalat"/>
                <w:sz w:val="18"/>
              </w:rPr>
            </w:pPr>
            <w:r>
              <w:rPr>
                <w:rFonts w:ascii="GHEA Grapalat" w:hAnsi="GHEA Grapalat"/>
                <w:sz w:val="18"/>
              </w:rPr>
              <w:t>1360</w:t>
            </w:r>
          </w:p>
        </w:tc>
        <w:tc>
          <w:tcPr>
            <w:tcW w:w="1349"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18"/>
              </w:rPr>
            </w:pPr>
            <w:r w:rsidRPr="00AB0426">
              <w:rPr>
                <w:rFonts w:ascii="GHEA Grapalat" w:hAnsi="GHEA Grapalat"/>
                <w:sz w:val="18"/>
              </w:rPr>
              <w:t xml:space="preserve">Ереван, </w:t>
            </w:r>
            <w:proofErr w:type="spellStart"/>
            <w:r w:rsidRPr="00AB0426">
              <w:rPr>
                <w:rFonts w:ascii="GHEA Grapalat" w:hAnsi="GHEA Grapalat"/>
                <w:sz w:val="18"/>
              </w:rPr>
              <w:t>Титоградян</w:t>
            </w:r>
            <w:proofErr w:type="spellEnd"/>
            <w:r w:rsidRPr="00AB0426">
              <w:rPr>
                <w:rFonts w:ascii="GHEA Grapalat" w:hAnsi="GHEA Grapalat"/>
                <w:sz w:val="18"/>
              </w:rPr>
              <w:t xml:space="preserve"> 14/10</w:t>
            </w:r>
          </w:p>
        </w:tc>
        <w:tc>
          <w:tcPr>
            <w:tcW w:w="1170" w:type="dxa"/>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jc w:val="center"/>
              <w:rPr>
                <w:rFonts w:ascii="GHEA Grapalat" w:hAnsi="GHEA Grapalat"/>
                <w:sz w:val="18"/>
              </w:rPr>
            </w:pPr>
            <w:r w:rsidRPr="00AB0426">
              <w:rPr>
                <w:rFonts w:ascii="GHEA Grapalat" w:hAnsi="GHEA Grapalat"/>
                <w:sz w:val="18"/>
              </w:rPr>
              <w:t>Согласно порядку</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982FD8" w:rsidRPr="00AB0426" w:rsidRDefault="00071D1C" w:rsidP="00982FD8">
      <w:pPr>
        <w:widowControl w:val="0"/>
        <w:spacing w:after="160"/>
        <w:jc w:val="right"/>
        <w:rPr>
          <w:rFonts w:ascii="GHEA Grapalat" w:hAnsi="GHEA Grapalat"/>
          <w:i/>
          <w:sz w:val="20"/>
          <w:szCs w:val="20"/>
        </w:rPr>
      </w:pPr>
      <w:r w:rsidRPr="00B138F3">
        <w:rPr>
          <w:rFonts w:ascii="GHEA Grapalat" w:hAnsi="GHEA Grapalat"/>
        </w:rPr>
        <w:br w:type="page"/>
      </w:r>
      <w:r w:rsidR="00982FD8" w:rsidRPr="00AB0426">
        <w:rPr>
          <w:rFonts w:ascii="GHEA Grapalat" w:hAnsi="GHEA Grapalat"/>
          <w:i/>
          <w:sz w:val="20"/>
          <w:szCs w:val="20"/>
        </w:rPr>
        <w:lastRenderedPageBreak/>
        <w:t>Приложение № 2</w:t>
      </w:r>
    </w:p>
    <w:p w:rsidR="00982FD8" w:rsidRPr="00AB0426" w:rsidRDefault="00982FD8" w:rsidP="00982FD8">
      <w:pPr>
        <w:widowControl w:val="0"/>
        <w:spacing w:after="160"/>
        <w:jc w:val="right"/>
        <w:rPr>
          <w:rFonts w:ascii="GHEA Grapalat" w:hAnsi="GHEA Grapalat"/>
          <w:i/>
          <w:sz w:val="20"/>
          <w:szCs w:val="20"/>
        </w:rPr>
      </w:pPr>
      <w:r w:rsidRPr="00AB0426">
        <w:rPr>
          <w:rFonts w:ascii="GHEA Grapalat" w:hAnsi="GHEA Grapalat"/>
          <w:i/>
          <w:sz w:val="20"/>
          <w:szCs w:val="20"/>
        </w:rPr>
        <w:t xml:space="preserve">к Договору под кодом </w:t>
      </w:r>
      <w:r w:rsidRPr="00AB0426">
        <w:rPr>
          <w:rFonts w:ascii="GHEA Grapalat" w:hAnsi="GHEA Grapalat"/>
          <w:i/>
          <w:sz w:val="20"/>
          <w:szCs w:val="20"/>
        </w:rPr>
        <w:br/>
        <w:t>заключенному "</w:t>
      </w:r>
      <w:r w:rsidRPr="00AB0426">
        <w:rPr>
          <w:rFonts w:ascii="GHEA Grapalat" w:hAnsi="GHEA Grapalat"/>
          <w:i/>
          <w:sz w:val="20"/>
          <w:szCs w:val="20"/>
        </w:rPr>
        <w:tab/>
        <w:t>"</w:t>
      </w:r>
      <w:r w:rsidRPr="00AB0426">
        <w:rPr>
          <w:rFonts w:ascii="GHEA Grapalat" w:hAnsi="GHEA Grapalat"/>
          <w:i/>
          <w:sz w:val="20"/>
          <w:szCs w:val="20"/>
        </w:rPr>
        <w:tab/>
        <w:t>20</w:t>
      </w:r>
      <w:r w:rsidRPr="00AB0426">
        <w:rPr>
          <w:rFonts w:ascii="GHEA Grapalat" w:hAnsi="GHEA Grapalat"/>
          <w:i/>
          <w:sz w:val="20"/>
          <w:szCs w:val="20"/>
        </w:rPr>
        <w:tab/>
        <w:t>г.</w:t>
      </w:r>
    </w:p>
    <w:p w:rsidR="00982FD8" w:rsidRPr="00AB0426" w:rsidRDefault="00982FD8" w:rsidP="00982FD8">
      <w:pPr>
        <w:widowControl w:val="0"/>
        <w:spacing w:after="160"/>
        <w:jc w:val="center"/>
        <w:rPr>
          <w:rFonts w:ascii="GHEA Grapalat" w:hAnsi="GHEA Grapalat"/>
          <w:sz w:val="20"/>
          <w:szCs w:val="20"/>
        </w:rPr>
      </w:pPr>
      <w:r w:rsidRPr="00AB0426">
        <w:rPr>
          <w:rFonts w:ascii="GHEA Grapalat" w:hAnsi="GHEA Grapalat"/>
          <w:sz w:val="20"/>
          <w:szCs w:val="20"/>
        </w:rPr>
        <w:t>ГРАФИК ОПЛАТЫ</w:t>
      </w:r>
      <w:r w:rsidRPr="00AB0426">
        <w:rPr>
          <w:rStyle w:val="af6"/>
          <w:rFonts w:ascii="GHEA Grapalat" w:hAnsi="GHEA Grapalat"/>
          <w:sz w:val="20"/>
          <w:szCs w:val="20"/>
        </w:rPr>
        <w:footnoteReference w:customMarkFollows="1" w:id="29"/>
        <w:t>*</w:t>
      </w:r>
    </w:p>
    <w:p w:rsidR="00982FD8"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60"/>
        <w:jc w:val="right"/>
        <w:rPr>
          <w:rFonts w:ascii="GHEA Grapalat" w:hAnsi="GHEA Grapalat"/>
          <w:sz w:val="20"/>
          <w:szCs w:val="20"/>
          <w:lang w:val="en-US"/>
        </w:rPr>
      </w:pPr>
      <w:proofErr w:type="spellStart"/>
      <w:r w:rsidRPr="00AB0426">
        <w:rPr>
          <w:rFonts w:ascii="GHEA Grapalat" w:hAnsi="GHEA Grapalat"/>
          <w:sz w:val="20"/>
          <w:szCs w:val="20"/>
        </w:rPr>
        <w:t>Драмов</w:t>
      </w:r>
      <w:proofErr w:type="spellEnd"/>
      <w:r w:rsidRPr="00AB0426">
        <w:rPr>
          <w:rFonts w:ascii="GHEA Grapalat" w:hAnsi="GHEA Grapalat"/>
          <w:sz w:val="20"/>
          <w:szCs w:val="20"/>
        </w:rPr>
        <w:t xml:space="preserve"> РА</w:t>
      </w:r>
    </w:p>
    <w:p w:rsidR="00982FD8" w:rsidRPr="00AB0426" w:rsidRDefault="00982FD8" w:rsidP="00982FD8">
      <w:pPr>
        <w:widowControl w:val="0"/>
        <w:spacing w:after="160"/>
        <w:jc w:val="right"/>
        <w:rPr>
          <w:rFonts w:ascii="GHEA Grapalat" w:hAnsi="GHEA Grapalat"/>
          <w:sz w:val="20"/>
          <w:szCs w:val="20"/>
          <w:lang w:val="en-US"/>
        </w:rPr>
      </w:pPr>
    </w:p>
    <w:p w:rsidR="00982FD8" w:rsidRPr="00AB0426" w:rsidRDefault="00982FD8" w:rsidP="00982FD8">
      <w:pPr>
        <w:widowControl w:val="0"/>
        <w:spacing w:after="160"/>
        <w:jc w:val="right"/>
        <w:rPr>
          <w:rFonts w:ascii="GHEA Grapalat" w:hAnsi="GHEA Grapalat"/>
          <w:sz w:val="20"/>
          <w:szCs w:val="20"/>
          <w:lang w:val="en-US"/>
        </w:rPr>
      </w:pPr>
    </w:p>
    <w:tbl>
      <w:tblPr>
        <w:tblW w:w="12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982FD8" w:rsidRPr="00AB0426" w:rsidTr="00CE56BF">
        <w:trPr>
          <w:trHeight w:val="620"/>
        </w:trPr>
        <w:tc>
          <w:tcPr>
            <w:tcW w:w="4253"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rPr>
                <w:rFonts w:ascii="GHEA Grapalat" w:hAnsi="GHEA Grapalat"/>
                <w:sz w:val="20"/>
                <w:szCs w:val="20"/>
              </w:rPr>
            </w:pPr>
            <w:proofErr w:type="spellStart"/>
            <w:r w:rsidRPr="00AB0426">
              <w:rPr>
                <w:rFonts w:ascii="GHEA Grapalat" w:hAnsi="GHEA Grapalat"/>
                <w:sz w:val="20"/>
                <w:szCs w:val="20"/>
                <w:lang w:val="en-US"/>
              </w:rPr>
              <w:t>Дата</w:t>
            </w:r>
            <w:proofErr w:type="spellEnd"/>
            <w:r w:rsidRPr="00AB0426">
              <w:rPr>
                <w:rFonts w:ascii="GHEA Grapalat" w:hAnsi="GHEA Grapalat"/>
                <w:sz w:val="20"/>
                <w:szCs w:val="20"/>
                <w:lang w:val="en-US"/>
              </w:rPr>
              <w:t xml:space="preserve"> </w:t>
            </w:r>
            <w:proofErr w:type="spellStart"/>
            <w:r w:rsidRPr="00AB0426">
              <w:rPr>
                <w:rFonts w:ascii="GHEA Grapalat" w:hAnsi="GHEA Grapalat"/>
                <w:sz w:val="20"/>
                <w:szCs w:val="20"/>
                <w:lang w:val="en-US"/>
              </w:rPr>
              <w:t>платежа</w:t>
            </w:r>
            <w:proofErr w:type="spellEnd"/>
          </w:p>
        </w:tc>
        <w:tc>
          <w:tcPr>
            <w:tcW w:w="8080" w:type="dxa"/>
            <w:tcBorders>
              <w:top w:val="single" w:sz="4" w:space="0" w:color="auto"/>
              <w:left w:val="single" w:sz="4" w:space="0" w:color="auto"/>
              <w:bottom w:val="single" w:sz="4" w:space="0" w:color="auto"/>
              <w:right w:val="single" w:sz="4" w:space="0" w:color="auto"/>
            </w:tcBorders>
            <w:vAlign w:val="center"/>
            <w:hideMark/>
          </w:tcPr>
          <w:p w:rsidR="00982FD8" w:rsidRPr="00C9535E" w:rsidRDefault="00982FD8" w:rsidP="00CE56BF">
            <w:pPr>
              <w:widowControl w:val="0"/>
              <w:spacing w:after="160"/>
              <w:jc w:val="center"/>
              <w:rPr>
                <w:rFonts w:ascii="GHEA Grapalat" w:hAnsi="GHEA Grapalat"/>
                <w:sz w:val="20"/>
                <w:szCs w:val="20"/>
              </w:rPr>
            </w:pPr>
            <w:r w:rsidRPr="00C9535E">
              <w:rPr>
                <w:rFonts w:ascii="GHEA Grapalat" w:hAnsi="GHEA Grapalat"/>
                <w:sz w:val="20"/>
                <w:szCs w:val="20"/>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rsidR="00982FD8" w:rsidRPr="00AB0426" w:rsidRDefault="00982FD8" w:rsidP="00CE56BF">
            <w:pPr>
              <w:spacing w:line="276" w:lineRule="auto"/>
              <w:rPr>
                <w:rFonts w:ascii="GHEA Grapalat" w:hAnsi="GHEA Grapalat" w:cs="Sylfaen"/>
                <w:sz w:val="20"/>
                <w:szCs w:val="20"/>
              </w:rPr>
            </w:pPr>
          </w:p>
        </w:tc>
      </w:tr>
    </w:tbl>
    <w:p w:rsidR="00982FD8" w:rsidRPr="00C9535E"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20"/>
        <w:rPr>
          <w:rFonts w:ascii="GHEA Grapalat" w:hAnsi="GHEA Grapalat"/>
          <w:i/>
          <w:sz w:val="20"/>
          <w:szCs w:val="20"/>
        </w:rPr>
      </w:pPr>
    </w:p>
    <w:p w:rsidR="00071D1C" w:rsidRPr="00B138F3" w:rsidRDefault="00982FD8" w:rsidP="00982FD8">
      <w:pPr>
        <w:widowControl w:val="0"/>
        <w:spacing w:after="160"/>
        <w:jc w:val="right"/>
        <w:rPr>
          <w:rFonts w:ascii="GHEA Grapalat" w:hAnsi="GHEA Grapalat"/>
          <w:i/>
        </w:rPr>
      </w:pPr>
      <w:r w:rsidRPr="00B138F3">
        <w:rPr>
          <w:rFonts w:ascii="GHEA Grapalat" w:hAnsi="GHEA Grapalat"/>
          <w:i/>
        </w:rPr>
        <w:t xml:space="preserve"> </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DE4" w:rsidRDefault="00163DE4">
      <w:r>
        <w:separator/>
      </w:r>
    </w:p>
  </w:endnote>
  <w:endnote w:type="continuationSeparator" w:id="0">
    <w:p w:rsidR="00163DE4" w:rsidRDefault="0016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5417E7" w:rsidRPr="00C861E9" w:rsidRDefault="005417E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C6679">
          <w:rPr>
            <w:rFonts w:ascii="GHEA Grapalat" w:hAnsi="GHEA Grapalat"/>
            <w:noProof/>
            <w:sz w:val="24"/>
            <w:szCs w:val="24"/>
          </w:rPr>
          <w:t>89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DE4" w:rsidRDefault="00163DE4">
      <w:r>
        <w:separator/>
      </w:r>
    </w:p>
  </w:footnote>
  <w:footnote w:type="continuationSeparator" w:id="0">
    <w:p w:rsidR="00163DE4" w:rsidRDefault="00163DE4">
      <w:r>
        <w:continuationSeparator/>
      </w:r>
    </w:p>
  </w:footnote>
  <w:footnote w:id="1">
    <w:p w:rsidR="005417E7" w:rsidRPr="00ED3BA4" w:rsidRDefault="005417E7" w:rsidP="007A5F50">
      <w:pPr>
        <w:pStyle w:val="af2"/>
        <w:jc w:val="both"/>
        <w:rPr>
          <w:rFonts w:asciiTheme="minorHAnsi" w:hAnsiTheme="minorHAnsi"/>
          <w:i/>
          <w:lang w:val="hy-AM"/>
        </w:rPr>
      </w:pPr>
    </w:p>
  </w:footnote>
  <w:footnote w:id="2">
    <w:p w:rsidR="005417E7" w:rsidRPr="00541313" w:rsidRDefault="005417E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rsidR="005417E7" w:rsidRDefault="005417E7"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5417E7" w:rsidRPr="00D3436F" w:rsidRDefault="005417E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5417E7" w:rsidRPr="008842CE" w:rsidRDefault="005417E7" w:rsidP="001831C4">
      <w:pPr>
        <w:pStyle w:val="af2"/>
        <w:widowControl w:val="0"/>
        <w:jc w:val="both"/>
        <w:rPr>
          <w:rFonts w:ascii="GHEA Grapalat" w:hAnsi="GHEA Grapalat"/>
          <w:lang w:val="af-ZA"/>
        </w:rPr>
      </w:pPr>
    </w:p>
    <w:p w:rsidR="005417E7" w:rsidRPr="008842CE" w:rsidRDefault="005417E7" w:rsidP="008842CE">
      <w:pPr>
        <w:pStyle w:val="af2"/>
        <w:widowControl w:val="0"/>
        <w:jc w:val="both"/>
        <w:rPr>
          <w:rFonts w:ascii="GHEA Grapalat" w:hAnsi="GHEA Grapalat"/>
          <w:lang w:val="af-ZA"/>
        </w:rPr>
      </w:pPr>
    </w:p>
  </w:footnote>
  <w:footnote w:id="3">
    <w:p w:rsidR="005417E7" w:rsidRPr="00CD6B60" w:rsidRDefault="005417E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417E7" w:rsidRPr="00CD6B60" w:rsidRDefault="005417E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417E7" w:rsidRPr="00CA2B01" w:rsidRDefault="005417E7"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417E7" w:rsidRPr="00CA2B01" w:rsidRDefault="005417E7"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5417E7" w:rsidRPr="00CA2B01" w:rsidRDefault="005417E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rsidR="005417E7" w:rsidRPr="0034222E" w:rsidDel="00932115" w:rsidRDefault="005417E7" w:rsidP="00AF1F59">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5417E7" w:rsidRPr="00D3436F" w:rsidRDefault="005417E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417E7" w:rsidRPr="000811C1" w:rsidRDefault="005417E7">
      <w:pPr>
        <w:pStyle w:val="af2"/>
        <w:rPr>
          <w:rFonts w:asciiTheme="minorHAnsi" w:hAnsiTheme="minorHAnsi"/>
        </w:rPr>
      </w:pPr>
    </w:p>
  </w:footnote>
  <w:footnote w:id="7">
    <w:p w:rsidR="005417E7" w:rsidRPr="002C2499" w:rsidRDefault="005417E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5417E7" w:rsidRPr="000811C1" w:rsidRDefault="005417E7">
      <w:pPr>
        <w:pStyle w:val="af2"/>
        <w:rPr>
          <w:rFonts w:asciiTheme="minorHAnsi" w:hAnsiTheme="minorHAnsi"/>
        </w:rPr>
      </w:pPr>
    </w:p>
  </w:footnote>
  <w:footnote w:id="8">
    <w:p w:rsidR="005417E7" w:rsidRPr="00FE2AA4" w:rsidRDefault="005417E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5417E7" w:rsidRPr="008842CE" w:rsidRDefault="005417E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417E7" w:rsidRPr="000811C1" w:rsidRDefault="005417E7">
      <w:pPr>
        <w:pStyle w:val="af2"/>
        <w:rPr>
          <w:lang w:val="af-ZA"/>
        </w:rPr>
      </w:pPr>
    </w:p>
  </w:footnote>
  <w:footnote w:id="10">
    <w:p w:rsidR="005417E7" w:rsidRDefault="005417E7" w:rsidP="00636142">
      <w:pPr>
        <w:pStyle w:val="af2"/>
        <w:jc w:val="both"/>
        <w:rPr>
          <w:rFonts w:ascii="GHEA Grapalat" w:hAnsi="GHEA Grapalat"/>
          <w:i/>
          <w:lang w:val="hy-AM"/>
        </w:rPr>
      </w:pPr>
    </w:p>
    <w:p w:rsidR="005417E7" w:rsidRPr="002227A9" w:rsidRDefault="005417E7"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417E7" w:rsidRPr="00636142"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417E7" w:rsidRPr="0092041F"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417E7" w:rsidRPr="0092041F" w:rsidRDefault="005417E7" w:rsidP="00C67FAB">
      <w:pPr>
        <w:pStyle w:val="af2"/>
        <w:jc w:val="both"/>
        <w:rPr>
          <w:rFonts w:ascii="GHEA Grapalat" w:hAnsi="GHEA Grapalat"/>
          <w:i/>
        </w:rPr>
      </w:pPr>
    </w:p>
  </w:footnote>
  <w:footnote w:id="11">
    <w:p w:rsidR="005417E7" w:rsidRPr="004A4643" w:rsidRDefault="005417E7"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5417E7" w:rsidRPr="008E4439" w:rsidRDefault="005417E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417E7" w:rsidRPr="000811C1" w:rsidRDefault="005417E7" w:rsidP="0027573B">
      <w:pPr>
        <w:pStyle w:val="af2"/>
        <w:rPr>
          <w:rFonts w:ascii="Sylfaen" w:hAnsi="Sylfaen"/>
          <w:sz w:val="18"/>
          <w:szCs w:val="18"/>
        </w:rPr>
      </w:pPr>
    </w:p>
  </w:footnote>
  <w:footnote w:id="13">
    <w:p w:rsidR="005417E7" w:rsidRPr="00A31673" w:rsidRDefault="005417E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5417E7" w:rsidRPr="00DE7706" w:rsidRDefault="005417E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5417E7" w:rsidRPr="00B666FB" w:rsidRDefault="005417E7">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6">
    <w:p w:rsidR="005417E7" w:rsidRPr="008416BA" w:rsidRDefault="005417E7"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417E7" w:rsidRDefault="005417E7" w:rsidP="006B3E56">
      <w:pPr>
        <w:jc w:val="both"/>
      </w:pP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w:t>
      </w:r>
      <w:proofErr w:type="gramStart"/>
      <w:r w:rsidRPr="008B70EB">
        <w:rPr>
          <w:rFonts w:ascii="GHEA Grapalat" w:hAnsi="GHEA Grapalat"/>
          <w:i/>
          <w:sz w:val="20"/>
          <w:szCs w:val="20"/>
        </w:rPr>
        <w:t>"О</w:t>
      </w:r>
      <w:proofErr w:type="spellEnd"/>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417E7" w:rsidRPr="008B70EB" w:rsidRDefault="005417E7"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5417E7" w:rsidRDefault="005417E7" w:rsidP="00637230">
      <w:pPr>
        <w:jc w:val="both"/>
        <w:rPr>
          <w:rFonts w:asciiTheme="minorHAnsi" w:hAnsiTheme="minorHAnsi"/>
          <w:lang w:val="af-ZA"/>
        </w:rPr>
      </w:pPr>
    </w:p>
  </w:footnote>
  <w:footnote w:id="17">
    <w:p w:rsidR="005417E7" w:rsidRPr="00D3436F" w:rsidRDefault="005417E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417E7" w:rsidRPr="00D3436F" w:rsidRDefault="005417E7">
      <w:pPr>
        <w:pStyle w:val="af2"/>
        <w:rPr>
          <w:lang w:val="es-ES"/>
        </w:rPr>
      </w:pPr>
    </w:p>
  </w:footnote>
  <w:footnote w:id="18">
    <w:p w:rsidR="005417E7" w:rsidRPr="008842CE" w:rsidRDefault="005417E7" w:rsidP="003D2FE2">
      <w:pPr>
        <w:pStyle w:val="af2"/>
        <w:jc w:val="both"/>
      </w:pPr>
    </w:p>
  </w:footnote>
  <w:footnote w:id="19">
    <w:p w:rsidR="005417E7" w:rsidRPr="008842CE" w:rsidRDefault="005417E7" w:rsidP="000A214C">
      <w:pPr>
        <w:pStyle w:val="af2"/>
        <w:jc w:val="both"/>
      </w:pPr>
    </w:p>
  </w:footnote>
  <w:footnote w:id="20">
    <w:p w:rsidR="005417E7" w:rsidRDefault="005417E7" w:rsidP="00D3436F">
      <w:pPr>
        <w:pStyle w:val="af2"/>
        <w:widowControl w:val="0"/>
        <w:jc w:val="both"/>
        <w:rPr>
          <w:ins w:id="5"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417E7" w:rsidRPr="00F21C0D" w:rsidRDefault="005417E7" w:rsidP="00D3436F">
      <w:pPr>
        <w:pStyle w:val="af2"/>
        <w:widowControl w:val="0"/>
        <w:jc w:val="both"/>
        <w:rPr>
          <w:lang w:val="hy-AM"/>
        </w:rPr>
      </w:pPr>
    </w:p>
  </w:footnote>
  <w:footnote w:id="21">
    <w:p w:rsidR="005417E7" w:rsidRDefault="005417E7"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417E7" w:rsidRDefault="005417E7" w:rsidP="005E52ED">
      <w:pPr>
        <w:pStyle w:val="af2"/>
        <w:widowControl w:val="0"/>
        <w:jc w:val="both"/>
        <w:rPr>
          <w:rFonts w:ascii="GHEA Grapalat" w:hAnsi="GHEA Grapalat"/>
          <w:i/>
        </w:rPr>
      </w:pPr>
    </w:p>
    <w:p w:rsidR="005417E7" w:rsidRDefault="005417E7" w:rsidP="005E52ED">
      <w:pPr>
        <w:pStyle w:val="af2"/>
        <w:widowControl w:val="0"/>
        <w:jc w:val="both"/>
        <w:rPr>
          <w:rFonts w:ascii="GHEA Grapalat" w:hAnsi="GHEA Grapalat"/>
          <w:i/>
        </w:rPr>
      </w:pPr>
    </w:p>
    <w:p w:rsidR="005417E7" w:rsidRPr="00EB336B" w:rsidRDefault="005417E7"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417E7" w:rsidRPr="00D3436F" w:rsidRDefault="005417E7">
      <w:pPr>
        <w:pStyle w:val="af2"/>
        <w:rPr>
          <w:lang w:val="hy-AM"/>
        </w:rPr>
      </w:pPr>
    </w:p>
  </w:footnote>
  <w:footnote w:id="22">
    <w:p w:rsidR="005417E7" w:rsidRPr="008842CE" w:rsidRDefault="005417E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417E7" w:rsidRPr="00E85250" w:rsidRDefault="005417E7" w:rsidP="00D90640">
      <w:pPr>
        <w:widowControl w:val="0"/>
        <w:spacing w:after="160" w:line="360" w:lineRule="auto"/>
        <w:ind w:firstLine="709"/>
        <w:jc w:val="both"/>
        <w:rPr>
          <w:rFonts w:ascii="GHEA Grapalat" w:hAnsi="GHEA Grapalat"/>
          <w:lang w:val="hy-AM"/>
        </w:rPr>
      </w:pPr>
    </w:p>
    <w:p w:rsidR="005417E7" w:rsidRPr="00D3436F" w:rsidRDefault="005417E7">
      <w:pPr>
        <w:pStyle w:val="af2"/>
        <w:rPr>
          <w:lang w:val="hy-AM"/>
        </w:rPr>
      </w:pPr>
    </w:p>
  </w:footnote>
  <w:footnote w:id="23">
    <w:p w:rsidR="005417E7" w:rsidRPr="00402BC3" w:rsidRDefault="005417E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417E7" w:rsidRPr="00552088" w:rsidRDefault="005417E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417E7" w:rsidRPr="00D3436F" w:rsidRDefault="005417E7">
      <w:pPr>
        <w:pStyle w:val="af2"/>
        <w:rPr>
          <w:lang w:val="hy-AM"/>
        </w:rPr>
      </w:pPr>
    </w:p>
  </w:footnote>
  <w:footnote w:id="24">
    <w:p w:rsidR="005417E7" w:rsidRPr="008842CE" w:rsidRDefault="005417E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417E7" w:rsidRPr="00D3436F" w:rsidRDefault="005417E7">
      <w:pPr>
        <w:pStyle w:val="af2"/>
        <w:rPr>
          <w:lang w:val="hy-AM"/>
        </w:rPr>
      </w:pPr>
    </w:p>
  </w:footnote>
  <w:footnote w:id="25">
    <w:p w:rsidR="005417E7" w:rsidRPr="00D3436F" w:rsidRDefault="005417E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5417E7" w:rsidRPr="008842CE" w:rsidRDefault="005417E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417E7" w:rsidRPr="00D3436F" w:rsidRDefault="005417E7">
      <w:pPr>
        <w:pStyle w:val="af2"/>
        <w:rPr>
          <w:lang w:val="hy-AM"/>
        </w:rPr>
      </w:pPr>
    </w:p>
  </w:footnote>
  <w:footnote w:id="27">
    <w:p w:rsidR="005417E7" w:rsidRPr="00E861BF" w:rsidRDefault="005417E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982FD8" w:rsidRDefault="00982FD8" w:rsidP="00982FD8">
      <w:pPr>
        <w:pStyle w:val="af2"/>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982FD8" w:rsidRDefault="00982FD8" w:rsidP="00982FD8">
      <w:pPr>
        <w:pStyle w:val="af2"/>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982FD8" w:rsidRPr="008842CE" w:rsidRDefault="00982FD8" w:rsidP="00982FD8">
      <w:pPr>
        <w:pStyle w:val="af2"/>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0A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3DE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B62"/>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7E7"/>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FD8"/>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6679"/>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C9FE9-255E-4263-BD12-43B6B450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89</Pages>
  <Words>20882</Words>
  <Characters>119033</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1094</cp:revision>
  <cp:lastPrinted>2018-02-16T07:12:00Z</cp:lastPrinted>
  <dcterms:created xsi:type="dcterms:W3CDTF">2019-10-28T07:04:00Z</dcterms:created>
  <dcterms:modified xsi:type="dcterms:W3CDTF">2022-06-06T07:16:00Z</dcterms:modified>
</cp:coreProperties>
</file>